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73473" w14:textId="2EF2C74B" w:rsidR="00DF30B0" w:rsidRPr="000E1039" w:rsidRDefault="000E1039" w:rsidP="000E1039">
      <w:pPr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0E1039">
        <w:rPr>
          <w:rFonts w:ascii="Calibri Light" w:hAnsi="Calibri Light" w:cs="Calibri Light"/>
          <w:sz w:val="24"/>
          <w:szCs w:val="24"/>
          <w:lang w:val="lt-LT"/>
        </w:rPr>
        <w:t>Klausimas, paskelbtam pirkimui 2021-01-31:</w:t>
      </w:r>
    </w:p>
    <w:p w14:paraId="6ECAEE19" w14:textId="019BF1EE" w:rsidR="000E1039" w:rsidRPr="000E1039" w:rsidRDefault="000E1039" w:rsidP="000E1039">
      <w:pPr>
        <w:jc w:val="both"/>
        <w:rPr>
          <w:rFonts w:ascii="Calibri Light" w:hAnsi="Calibri Light" w:cs="Calibri Light"/>
          <w:sz w:val="24"/>
          <w:szCs w:val="24"/>
          <w:lang w:val="lt-LT"/>
        </w:rPr>
      </w:pPr>
    </w:p>
    <w:p w14:paraId="76265BEC" w14:textId="77777777" w:rsidR="000E1039" w:rsidRPr="000E1039" w:rsidRDefault="000E1039" w:rsidP="000E1039">
      <w:pPr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</w:pPr>
      <w:r w:rsidRPr="000E1039"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  <w:t xml:space="preserve">Nagrinėjant pirkimo sąlygas ir </w:t>
      </w:r>
      <w:proofErr w:type="spellStart"/>
      <w:r w:rsidRPr="000E1039"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  <w:t>techinines</w:t>
      </w:r>
      <w:proofErr w:type="spellEnd"/>
      <w:r w:rsidRPr="000E1039"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  <w:t xml:space="preserve"> specifikacijas pastebėjome, jog prie 5 dalies </w:t>
      </w:r>
      <w:proofErr w:type="spellStart"/>
      <w:r w:rsidRPr="000E1039"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  <w:t>preparatyvinės</w:t>
      </w:r>
      <w:proofErr w:type="spellEnd"/>
      <w:r w:rsidRPr="000E1039"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  <w:t xml:space="preserve"> chromatografijos sistemos esantis</w:t>
      </w:r>
    </w:p>
    <w:p w14:paraId="38A158DB" w14:textId="77777777" w:rsidR="000E1039" w:rsidRPr="000E1039" w:rsidRDefault="000E1039" w:rsidP="000E1039">
      <w:pPr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</w:pPr>
      <w:r w:rsidRPr="000E1039"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  <w:t>UV-VIS detektorius, kurio bangos ilgių intervalas yra nuo ne daugiau nei 200 iki ne mažiau nei 400nm.</w:t>
      </w:r>
    </w:p>
    <w:p w14:paraId="20DAA799" w14:textId="77777777" w:rsidR="000E1039" w:rsidRPr="000E1039" w:rsidRDefault="000E1039" w:rsidP="000E1039">
      <w:pPr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</w:pPr>
      <w:r w:rsidRPr="000E1039"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  <w:t>Įprastai, 200-400nm bangų ilgio intervalą turi UV detektorius.</w:t>
      </w:r>
    </w:p>
    <w:p w14:paraId="7F5C4A7B" w14:textId="77777777" w:rsidR="000E1039" w:rsidRPr="000E1039" w:rsidRDefault="000E1039" w:rsidP="000E1039">
      <w:pPr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</w:pPr>
      <w:r w:rsidRPr="000E1039"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  <w:t> </w:t>
      </w:r>
    </w:p>
    <w:p w14:paraId="12A24FD7" w14:textId="77777777" w:rsidR="000E1039" w:rsidRPr="000E1039" w:rsidRDefault="000E1039" w:rsidP="000E1039">
      <w:pPr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</w:pPr>
      <w:r w:rsidRPr="000E1039"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  <w:t xml:space="preserve">Norėtume patikslinimo, ar prie </w:t>
      </w:r>
      <w:proofErr w:type="spellStart"/>
      <w:r w:rsidRPr="000E1039"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  <w:t>preparatyvinės</w:t>
      </w:r>
      <w:proofErr w:type="spellEnd"/>
      <w:r w:rsidRPr="000E1039">
        <w:rPr>
          <w:rFonts w:ascii="Calibri Light" w:eastAsia="Times New Roman" w:hAnsi="Calibri Light" w:cs="Calibri Light"/>
          <w:color w:val="222222"/>
          <w:sz w:val="24"/>
          <w:szCs w:val="24"/>
          <w:lang w:val="lt-LT" w:eastAsia="en-GB"/>
        </w:rPr>
        <w:t xml:space="preserve"> chromatografijos sistemos yra reikalingas UV ar UV-VIS detektorius.</w:t>
      </w:r>
    </w:p>
    <w:p w14:paraId="569CDB93" w14:textId="2F19A776" w:rsidR="000E1039" w:rsidRPr="000E1039" w:rsidRDefault="000E1039" w:rsidP="000E1039">
      <w:pPr>
        <w:jc w:val="both"/>
        <w:rPr>
          <w:rFonts w:ascii="Calibri Light" w:hAnsi="Calibri Light" w:cs="Calibri Light"/>
          <w:sz w:val="24"/>
          <w:szCs w:val="24"/>
          <w:lang w:val="lt-LT"/>
        </w:rPr>
      </w:pPr>
    </w:p>
    <w:p w14:paraId="063A1B95" w14:textId="7E40E211" w:rsidR="000E1039" w:rsidRPr="000E1039" w:rsidRDefault="000E1039" w:rsidP="000E1039">
      <w:pPr>
        <w:jc w:val="both"/>
        <w:rPr>
          <w:rFonts w:ascii="Calibri Light" w:hAnsi="Calibri Light" w:cs="Calibri Light"/>
          <w:sz w:val="24"/>
          <w:szCs w:val="24"/>
          <w:lang w:val="lt-LT"/>
        </w:rPr>
      </w:pPr>
    </w:p>
    <w:p w14:paraId="7AD8FC07" w14:textId="32D46502" w:rsidR="000E1039" w:rsidRPr="000E1039" w:rsidRDefault="000E1039" w:rsidP="000E1039">
      <w:pPr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0E1039">
        <w:rPr>
          <w:rFonts w:ascii="Calibri Light" w:hAnsi="Calibri Light" w:cs="Calibri Light"/>
          <w:sz w:val="24"/>
          <w:szCs w:val="24"/>
          <w:lang w:val="lt-LT"/>
        </w:rPr>
        <w:t>Atsakymas:</w:t>
      </w:r>
    </w:p>
    <w:p w14:paraId="1933D29F" w14:textId="13566B29" w:rsidR="000E1039" w:rsidRPr="000E1039" w:rsidRDefault="000E1039" w:rsidP="000E1039">
      <w:pPr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0E1039">
        <w:rPr>
          <w:rFonts w:ascii="Calibri Light" w:hAnsi="Calibri Light" w:cs="Calibri Light"/>
          <w:color w:val="222222"/>
          <w:sz w:val="24"/>
          <w:szCs w:val="24"/>
          <w:shd w:val="clear" w:color="auto" w:fill="FFFFFF"/>
          <w:lang w:val="lt-LT"/>
        </w:rPr>
        <w:t>Reikalingas UV-VIS detektorius kurio bangos yra nuo 200nm iki 800nm. </w:t>
      </w:r>
    </w:p>
    <w:sectPr w:rsidR="000E1039" w:rsidRPr="000E10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039"/>
    <w:rsid w:val="000E1039"/>
    <w:rsid w:val="006D65CC"/>
    <w:rsid w:val="00A5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51636"/>
  <w15:chartTrackingRefBased/>
  <w15:docId w15:val="{1DDFD400-59CA-4A8D-9354-0A34CED2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1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08</dc:creator>
  <cp:keywords/>
  <dc:description/>
  <cp:lastModifiedBy>LIC 08</cp:lastModifiedBy>
  <cp:revision>1</cp:revision>
  <dcterms:created xsi:type="dcterms:W3CDTF">2022-02-04T15:12:00Z</dcterms:created>
  <dcterms:modified xsi:type="dcterms:W3CDTF">2022-02-04T15:14:00Z</dcterms:modified>
</cp:coreProperties>
</file>