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AFA04"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0E964F90" w14:textId="77777777" w:rsidR="00BF2F7F" w:rsidRPr="00667C1B" w:rsidRDefault="00BF2F7F" w:rsidP="00BF2F7F">
      <w:pPr>
        <w:spacing w:after="0" w:line="0" w:lineRule="atLeast"/>
        <w:ind w:left="6480" w:right="159"/>
        <w:jc w:val="both"/>
        <w:rPr>
          <w:rFonts w:ascii="Times New Roman" w:eastAsia="Calibri Light" w:hAnsi="Times New Roman" w:cs="Times New Roman"/>
          <w:bCs/>
          <w:sz w:val="24"/>
          <w:szCs w:val="24"/>
          <w:lang w:val="lt-LT"/>
        </w:rPr>
      </w:pPr>
      <w:r w:rsidRPr="00667C1B">
        <w:rPr>
          <w:rFonts w:ascii="Times New Roman" w:eastAsia="Calibri Light" w:hAnsi="Times New Roman" w:cs="Times New Roman"/>
          <w:bCs/>
          <w:sz w:val="24"/>
          <w:szCs w:val="24"/>
          <w:lang w:val="lt-LT"/>
        </w:rPr>
        <w:t>2 konkurso sąlygų priedas</w:t>
      </w:r>
    </w:p>
    <w:p w14:paraId="3776EE33" w14:textId="77777777" w:rsidR="00BF2F7F" w:rsidRPr="00667C1B" w:rsidRDefault="00BF2F7F" w:rsidP="00BF2F7F">
      <w:pPr>
        <w:spacing w:after="0" w:line="0" w:lineRule="atLeast"/>
        <w:ind w:right="159"/>
        <w:jc w:val="center"/>
        <w:rPr>
          <w:rFonts w:ascii="Times New Roman" w:eastAsia="Calibri Light" w:hAnsi="Times New Roman" w:cs="Times New Roman"/>
          <w:b/>
          <w:sz w:val="24"/>
          <w:szCs w:val="24"/>
          <w:lang w:val="lt-LT"/>
        </w:rPr>
      </w:pPr>
      <w:r w:rsidRPr="00667C1B">
        <w:rPr>
          <w:rFonts w:ascii="Times New Roman" w:eastAsia="Calibri Light" w:hAnsi="Times New Roman" w:cs="Times New Roman"/>
          <w:b/>
          <w:sz w:val="24"/>
          <w:szCs w:val="24"/>
          <w:lang w:val="lt-LT"/>
        </w:rPr>
        <w:t>PASIŪLYMAS</w:t>
      </w:r>
    </w:p>
    <w:p w14:paraId="689CFEC7" w14:textId="77777777" w:rsidR="00BF2F7F" w:rsidRPr="00667C1B" w:rsidRDefault="00BF2F7F" w:rsidP="00BF2F7F">
      <w:pPr>
        <w:spacing w:after="0" w:line="43" w:lineRule="exact"/>
        <w:jc w:val="center"/>
        <w:rPr>
          <w:rFonts w:ascii="Times New Roman" w:eastAsia="Times New Roman" w:hAnsi="Times New Roman" w:cs="Times New Roman"/>
          <w:sz w:val="24"/>
          <w:szCs w:val="24"/>
          <w:lang w:val="lt-LT"/>
        </w:rPr>
      </w:pPr>
    </w:p>
    <w:p w14:paraId="69E719D7" w14:textId="77777777" w:rsidR="00BF2F7F" w:rsidRPr="00667C1B" w:rsidRDefault="00BF2F7F" w:rsidP="00BF2F7F">
      <w:pPr>
        <w:spacing w:after="0" w:line="0" w:lineRule="atLeast"/>
        <w:ind w:right="159"/>
        <w:jc w:val="center"/>
        <w:rPr>
          <w:rFonts w:ascii="Times New Roman" w:eastAsia="Calibri Light" w:hAnsi="Times New Roman" w:cs="Times New Roman"/>
          <w:b/>
          <w:sz w:val="24"/>
          <w:szCs w:val="24"/>
          <w:lang w:val="lt-LT"/>
        </w:rPr>
      </w:pPr>
      <w:r w:rsidRPr="00667C1B">
        <w:rPr>
          <w:rFonts w:ascii="Times New Roman" w:eastAsia="Calibri Light" w:hAnsi="Times New Roman" w:cs="Times New Roman"/>
          <w:b/>
          <w:sz w:val="24"/>
          <w:szCs w:val="24"/>
          <w:lang w:val="lt-LT"/>
        </w:rPr>
        <w:t>KONKURSO „</w:t>
      </w:r>
      <w:r>
        <w:rPr>
          <w:rFonts w:ascii="Times New Roman" w:eastAsia="Calibri Light" w:hAnsi="Times New Roman" w:cs="Times New Roman"/>
          <w:b/>
          <w:sz w:val="24"/>
          <w:szCs w:val="24"/>
          <w:lang w:val="lt-LT"/>
        </w:rPr>
        <w:t>PILOTINĖS EKSTRAKCIJOS IR APDIRBIMO ĮRANGOS KOMPLEKTAS“ PIRKIMUI</w:t>
      </w:r>
    </w:p>
    <w:p w14:paraId="61D74F7B" w14:textId="77777777" w:rsidR="00BF2F7F" w:rsidRPr="00667C1B" w:rsidRDefault="00BF2F7F" w:rsidP="00BF2F7F">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b/>
          <w:noProof/>
          <w:sz w:val="24"/>
          <w:szCs w:val="24"/>
          <w:lang w:val="lt-LT"/>
        </w:rPr>
        <mc:AlternateContent>
          <mc:Choice Requires="wps">
            <w:drawing>
              <wp:anchor distT="0" distB="0" distL="114300" distR="114300" simplePos="0" relativeHeight="251659264" behindDoc="1" locked="0" layoutInCell="1" allowOverlap="1" wp14:anchorId="2018F62A" wp14:editId="78A86D37">
                <wp:simplePos x="0" y="0"/>
                <wp:positionH relativeFrom="column">
                  <wp:posOffset>2278380</wp:posOffset>
                </wp:positionH>
                <wp:positionV relativeFrom="paragraph">
                  <wp:posOffset>461645</wp:posOffset>
                </wp:positionV>
                <wp:extent cx="1677035" cy="0"/>
                <wp:effectExtent l="7620" t="13970" r="10795" b="508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703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FA3709" id="Straight Connector 3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4pt,36.35pt" to="311.45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" strokeweight=".16931mm"/>
            </w:pict>
          </mc:Fallback>
        </mc:AlternateContent>
      </w:r>
    </w:p>
    <w:p w14:paraId="1C10FDA0" w14:textId="77777777" w:rsidR="00BF2F7F" w:rsidRPr="00667C1B" w:rsidRDefault="00BF2F7F" w:rsidP="00BF2F7F">
      <w:pPr>
        <w:spacing w:after="0" w:line="200" w:lineRule="exact"/>
        <w:jc w:val="both"/>
        <w:rPr>
          <w:rFonts w:ascii="Times New Roman" w:eastAsia="Times New Roman" w:hAnsi="Times New Roman" w:cs="Times New Roman"/>
          <w:sz w:val="24"/>
          <w:szCs w:val="24"/>
          <w:lang w:val="lt-LT"/>
        </w:rPr>
      </w:pPr>
    </w:p>
    <w:p w14:paraId="52DE91BB" w14:textId="77777777" w:rsidR="00BF2F7F" w:rsidRPr="00667C1B" w:rsidRDefault="00BF2F7F" w:rsidP="00BF2F7F">
      <w:pPr>
        <w:spacing w:after="0" w:line="200" w:lineRule="exact"/>
        <w:jc w:val="both"/>
        <w:rPr>
          <w:rFonts w:ascii="Times New Roman" w:eastAsia="Times New Roman" w:hAnsi="Times New Roman" w:cs="Times New Roman"/>
          <w:sz w:val="24"/>
          <w:szCs w:val="24"/>
          <w:lang w:val="lt-LT"/>
        </w:rPr>
      </w:pPr>
    </w:p>
    <w:p w14:paraId="3F898C06" w14:textId="77777777" w:rsidR="00BF2F7F" w:rsidRPr="00667C1B" w:rsidRDefault="00BF2F7F" w:rsidP="00BF2F7F">
      <w:pPr>
        <w:spacing w:after="0" w:line="308" w:lineRule="exact"/>
        <w:jc w:val="both"/>
        <w:rPr>
          <w:rFonts w:ascii="Times New Roman" w:eastAsia="Times New Roman" w:hAnsi="Times New Roman" w:cs="Times New Roman"/>
          <w:sz w:val="24"/>
          <w:szCs w:val="24"/>
          <w:lang w:val="lt-LT"/>
        </w:rPr>
      </w:pPr>
    </w:p>
    <w:p w14:paraId="1ACD9AE6" w14:textId="77777777" w:rsidR="00BF2F7F" w:rsidRPr="00667C1B" w:rsidRDefault="00BF2F7F" w:rsidP="00BF2F7F">
      <w:pPr>
        <w:spacing w:after="0" w:line="0" w:lineRule="atLeast"/>
        <w:ind w:right="79"/>
        <w:jc w:val="center"/>
        <w:rPr>
          <w:rFonts w:ascii="Times New Roman" w:eastAsia="Calibri Light" w:hAnsi="Times New Roman" w:cs="Times New Roman"/>
          <w:i/>
          <w:sz w:val="24"/>
          <w:szCs w:val="24"/>
          <w:lang w:val="lt-LT"/>
        </w:rPr>
      </w:pPr>
      <w:r w:rsidRPr="00667C1B">
        <w:rPr>
          <w:rFonts w:ascii="Times New Roman" w:eastAsia="Calibri Light" w:hAnsi="Times New Roman" w:cs="Times New Roman"/>
          <w:i/>
          <w:sz w:val="24"/>
          <w:szCs w:val="24"/>
          <w:lang w:val="lt-LT"/>
        </w:rPr>
        <w:t>data</w:t>
      </w:r>
    </w:p>
    <w:p w14:paraId="5CBC1F6D" w14:textId="77777777" w:rsidR="00BF2F7F" w:rsidRPr="00667C1B" w:rsidRDefault="00BF2F7F" w:rsidP="00BF2F7F">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0288" behindDoc="1" locked="0" layoutInCell="1" allowOverlap="1" wp14:anchorId="7072CD84" wp14:editId="7F432893">
                <wp:simplePos x="0" y="0"/>
                <wp:positionH relativeFrom="column">
                  <wp:posOffset>2278380</wp:posOffset>
                </wp:positionH>
                <wp:positionV relativeFrom="paragraph">
                  <wp:posOffset>243205</wp:posOffset>
                </wp:positionV>
                <wp:extent cx="1677035" cy="0"/>
                <wp:effectExtent l="7620" t="12700" r="10795" b="635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703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642C68" id="Straight Connector 3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4pt,19.15pt" to="311.4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" strokeweight=".16931mm"/>
            </w:pict>
          </mc:Fallback>
        </mc:AlternateContent>
      </w:r>
    </w:p>
    <w:p w14:paraId="380E8971" w14:textId="77777777" w:rsidR="00BF2F7F" w:rsidRPr="00667C1B" w:rsidRDefault="00BF2F7F" w:rsidP="00BF2F7F">
      <w:pPr>
        <w:spacing w:after="0" w:line="365" w:lineRule="exact"/>
        <w:jc w:val="both"/>
        <w:rPr>
          <w:rFonts w:ascii="Times New Roman" w:eastAsia="Times New Roman" w:hAnsi="Times New Roman" w:cs="Times New Roman"/>
          <w:sz w:val="24"/>
          <w:szCs w:val="24"/>
          <w:lang w:val="lt-LT"/>
        </w:rPr>
      </w:pPr>
    </w:p>
    <w:p w14:paraId="20BB7CA9" w14:textId="77777777" w:rsidR="00BF2F7F" w:rsidRPr="00667C1B" w:rsidRDefault="00BF2F7F" w:rsidP="00BF2F7F">
      <w:pPr>
        <w:spacing w:after="0" w:line="0" w:lineRule="atLeast"/>
        <w:ind w:right="79"/>
        <w:jc w:val="center"/>
        <w:rPr>
          <w:rFonts w:ascii="Times New Roman" w:eastAsia="Calibri Light" w:hAnsi="Times New Roman" w:cs="Times New Roman"/>
          <w:i/>
          <w:sz w:val="24"/>
          <w:szCs w:val="24"/>
          <w:lang w:val="lt-LT"/>
        </w:rPr>
      </w:pPr>
      <w:r w:rsidRPr="00667C1B">
        <w:rPr>
          <w:rFonts w:ascii="Times New Roman" w:eastAsia="Calibri Light" w:hAnsi="Times New Roman" w:cs="Times New Roman"/>
          <w:i/>
          <w:sz w:val="24"/>
          <w:szCs w:val="24"/>
          <w:lang w:val="lt-LT"/>
        </w:rPr>
        <w:t>Vieta</w:t>
      </w:r>
    </w:p>
    <w:p w14:paraId="53AA133E" w14:textId="77777777" w:rsidR="00BF2F7F" w:rsidRPr="00667C1B" w:rsidRDefault="00BF2F7F" w:rsidP="00BF2F7F">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1312" behindDoc="1" locked="0" layoutInCell="1" allowOverlap="1" wp14:anchorId="4E7897B2" wp14:editId="03607118">
                <wp:simplePos x="0" y="0"/>
                <wp:positionH relativeFrom="column">
                  <wp:posOffset>-2540</wp:posOffset>
                </wp:positionH>
                <wp:positionV relativeFrom="paragraph">
                  <wp:posOffset>241935</wp:posOffset>
                </wp:positionV>
                <wp:extent cx="6250305" cy="0"/>
                <wp:effectExtent l="12700" t="10795" r="13970" b="825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2CFDA" id="Straight Connector 38"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9.05pt" to="491.9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2336" behindDoc="1" locked="0" layoutInCell="1" allowOverlap="1" wp14:anchorId="25DF48A3" wp14:editId="01F2616C">
                <wp:simplePos x="0" y="0"/>
                <wp:positionH relativeFrom="column">
                  <wp:posOffset>-2540</wp:posOffset>
                </wp:positionH>
                <wp:positionV relativeFrom="paragraph">
                  <wp:posOffset>641350</wp:posOffset>
                </wp:positionV>
                <wp:extent cx="6250305" cy="0"/>
                <wp:effectExtent l="12700" t="10160" r="13970" b="889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4F5080" id="Straight Connector 39"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50.5pt" to="491.9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3360" behindDoc="1" locked="0" layoutInCell="1" allowOverlap="1" wp14:anchorId="4A90154B" wp14:editId="148DCCC5">
                <wp:simplePos x="0" y="0"/>
                <wp:positionH relativeFrom="column">
                  <wp:posOffset>-2540</wp:posOffset>
                </wp:positionH>
                <wp:positionV relativeFrom="paragraph">
                  <wp:posOffset>1039495</wp:posOffset>
                </wp:positionV>
                <wp:extent cx="6250305" cy="0"/>
                <wp:effectExtent l="12700" t="8255" r="13970" b="1079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8B10E0" id="Straight Connector 40"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81.85pt" to="491.95pt,8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4384" behindDoc="1" locked="0" layoutInCell="1" allowOverlap="1" wp14:anchorId="1EF568FA" wp14:editId="47C8F644">
                <wp:simplePos x="0" y="0"/>
                <wp:positionH relativeFrom="column">
                  <wp:posOffset>-2540</wp:posOffset>
                </wp:positionH>
                <wp:positionV relativeFrom="paragraph">
                  <wp:posOffset>1458595</wp:posOffset>
                </wp:positionV>
                <wp:extent cx="6250305" cy="0"/>
                <wp:effectExtent l="12700" t="8255" r="13970" b="10795"/>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32CD11" id="Straight Connector 4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14.85pt" to="491.95pt,1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" strokeweight=".48pt"/>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5408" behindDoc="1" locked="0" layoutInCell="1" allowOverlap="1" wp14:anchorId="039C786E" wp14:editId="24C4D2C1">
                <wp:simplePos x="0" y="0"/>
                <wp:positionH relativeFrom="column">
                  <wp:posOffset>-2540</wp:posOffset>
                </wp:positionH>
                <wp:positionV relativeFrom="paragraph">
                  <wp:posOffset>1856105</wp:posOffset>
                </wp:positionV>
                <wp:extent cx="6250305" cy="0"/>
                <wp:effectExtent l="12700" t="5715" r="13970" b="13335"/>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7A5400" id="Straight Connector 42"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46.15pt" to="491.95pt,1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" strokeweight=".48pt"/>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6432" behindDoc="1" locked="0" layoutInCell="1" allowOverlap="1" wp14:anchorId="2DD5F1D5" wp14:editId="03AB494E">
                <wp:simplePos x="0" y="0"/>
                <wp:positionH relativeFrom="column">
                  <wp:posOffset>0</wp:posOffset>
                </wp:positionH>
                <wp:positionV relativeFrom="paragraph">
                  <wp:posOffset>238760</wp:posOffset>
                </wp:positionV>
                <wp:extent cx="0" cy="2019935"/>
                <wp:effectExtent l="5715" t="7620" r="13335" b="1079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9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936930" id="Straight Connector 43"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8pt" to="0,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7456" behindDoc="1" locked="0" layoutInCell="1" allowOverlap="1" wp14:anchorId="5D27EF67" wp14:editId="601839DA">
                <wp:simplePos x="0" y="0"/>
                <wp:positionH relativeFrom="column">
                  <wp:posOffset>3101340</wp:posOffset>
                </wp:positionH>
                <wp:positionV relativeFrom="paragraph">
                  <wp:posOffset>238760</wp:posOffset>
                </wp:positionV>
                <wp:extent cx="0" cy="2019935"/>
                <wp:effectExtent l="11430" t="7620" r="7620" b="1079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9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4238E" id="Straight Connector 44"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18.8pt" to="244.2pt,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8480" behindDoc="1" locked="0" layoutInCell="1" allowOverlap="1" wp14:anchorId="1C704E91" wp14:editId="1B82D982">
                <wp:simplePos x="0" y="0"/>
                <wp:positionH relativeFrom="column">
                  <wp:posOffset>6244590</wp:posOffset>
                </wp:positionH>
                <wp:positionV relativeFrom="paragraph">
                  <wp:posOffset>238760</wp:posOffset>
                </wp:positionV>
                <wp:extent cx="0" cy="2019935"/>
                <wp:effectExtent l="11430" t="7620" r="7620" b="1079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9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80B33B" id="Straight Connector 45"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1.7pt,18.8pt" to="491.7pt,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" strokeweight=".16931mm"/>
            </w:pict>
          </mc:Fallback>
        </mc:AlternateContent>
      </w:r>
    </w:p>
    <w:p w14:paraId="3EB1260A" w14:textId="77777777" w:rsidR="00BF2F7F" w:rsidRPr="00667C1B" w:rsidRDefault="00BF2F7F" w:rsidP="00BF2F7F">
      <w:pPr>
        <w:spacing w:after="0" w:line="361" w:lineRule="exact"/>
        <w:jc w:val="both"/>
        <w:rPr>
          <w:rFonts w:ascii="Times New Roman" w:eastAsia="Times New Roman" w:hAnsi="Times New Roman" w:cs="Times New Roman"/>
          <w:sz w:val="24"/>
          <w:szCs w:val="24"/>
          <w:lang w:val="lt-LT"/>
        </w:rPr>
      </w:pPr>
    </w:p>
    <w:p w14:paraId="2D0D126B"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Tiekėjo pavadinimas, kodas</w:t>
      </w:r>
    </w:p>
    <w:p w14:paraId="698862F8" w14:textId="77777777" w:rsidR="00BF2F7F" w:rsidRPr="00667C1B" w:rsidRDefault="00BF2F7F" w:rsidP="00BF2F7F">
      <w:pPr>
        <w:spacing w:after="0" w:line="360" w:lineRule="exact"/>
        <w:jc w:val="both"/>
        <w:rPr>
          <w:rFonts w:ascii="Times New Roman" w:eastAsia="Times New Roman" w:hAnsi="Times New Roman" w:cs="Times New Roman"/>
          <w:sz w:val="24"/>
          <w:szCs w:val="24"/>
          <w:lang w:val="lt-LT"/>
        </w:rPr>
      </w:pPr>
    </w:p>
    <w:p w14:paraId="3049A49A"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Tiekėjo adresas</w:t>
      </w:r>
    </w:p>
    <w:p w14:paraId="143C7FFD" w14:textId="77777777" w:rsidR="00BF2F7F" w:rsidRPr="00667C1B" w:rsidRDefault="00BF2F7F" w:rsidP="00BF2F7F">
      <w:pPr>
        <w:spacing w:after="0" w:line="360" w:lineRule="exact"/>
        <w:jc w:val="both"/>
        <w:rPr>
          <w:rFonts w:ascii="Times New Roman" w:eastAsia="Times New Roman" w:hAnsi="Times New Roman" w:cs="Times New Roman"/>
          <w:sz w:val="24"/>
          <w:szCs w:val="24"/>
          <w:lang w:val="lt-LT"/>
        </w:rPr>
      </w:pPr>
    </w:p>
    <w:p w14:paraId="7006D0CB"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Už pasiūlymą atsakingo asmens vardas, pavardė</w:t>
      </w:r>
    </w:p>
    <w:p w14:paraId="5084EB50" w14:textId="77777777" w:rsidR="00BF2F7F" w:rsidRPr="00667C1B" w:rsidRDefault="00BF2F7F" w:rsidP="00BF2F7F">
      <w:pPr>
        <w:spacing w:after="0" w:line="389" w:lineRule="exact"/>
        <w:jc w:val="both"/>
        <w:rPr>
          <w:rFonts w:ascii="Times New Roman" w:eastAsia="Times New Roman" w:hAnsi="Times New Roman" w:cs="Times New Roman"/>
          <w:sz w:val="24"/>
          <w:szCs w:val="24"/>
          <w:lang w:val="lt-LT"/>
        </w:rPr>
      </w:pPr>
    </w:p>
    <w:p w14:paraId="164447BD"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Telefono numeris</w:t>
      </w:r>
    </w:p>
    <w:p w14:paraId="5480D1CF" w14:textId="77777777" w:rsidR="00BF2F7F" w:rsidRPr="00667C1B" w:rsidRDefault="00BF2F7F" w:rsidP="00BF2F7F">
      <w:pPr>
        <w:spacing w:after="0" w:line="360" w:lineRule="exact"/>
        <w:jc w:val="both"/>
        <w:rPr>
          <w:rFonts w:ascii="Times New Roman" w:eastAsia="Times New Roman" w:hAnsi="Times New Roman" w:cs="Times New Roman"/>
          <w:sz w:val="24"/>
          <w:szCs w:val="24"/>
          <w:lang w:val="lt-LT"/>
        </w:rPr>
      </w:pPr>
    </w:p>
    <w:p w14:paraId="6CFDDC38"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El. pašto adresas</w:t>
      </w:r>
    </w:p>
    <w:p w14:paraId="61F6515E" w14:textId="77777777" w:rsidR="00BF2F7F" w:rsidRPr="00667C1B" w:rsidRDefault="00BF2F7F" w:rsidP="00BF2F7F">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noProof/>
          <w:sz w:val="24"/>
          <w:szCs w:val="24"/>
          <w:lang w:val="lt-LT"/>
        </w:rPr>
        <mc:AlternateContent>
          <mc:Choice Requires="wps">
            <w:drawing>
              <wp:anchor distT="0" distB="0" distL="114300" distR="114300" simplePos="0" relativeHeight="251669504" behindDoc="1" locked="0" layoutInCell="1" allowOverlap="1" wp14:anchorId="05DF18FC" wp14:editId="5ACE3D55">
                <wp:simplePos x="0" y="0"/>
                <wp:positionH relativeFrom="column">
                  <wp:posOffset>-2540</wp:posOffset>
                </wp:positionH>
                <wp:positionV relativeFrom="paragraph">
                  <wp:posOffset>227330</wp:posOffset>
                </wp:positionV>
                <wp:extent cx="6250305" cy="0"/>
                <wp:effectExtent l="12700" t="13970" r="13970" b="508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B86334" id="Straight Connector 4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7.9pt" to="491.9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" strokeweight=".16931mm"/>
            </w:pict>
          </mc:Fallback>
        </mc:AlternateContent>
      </w:r>
    </w:p>
    <w:p w14:paraId="419C7B42" w14:textId="77777777" w:rsidR="00BF2F7F" w:rsidRPr="00667C1B" w:rsidRDefault="00BF2F7F" w:rsidP="00BF2F7F">
      <w:pPr>
        <w:spacing w:after="0" w:line="200" w:lineRule="exact"/>
        <w:jc w:val="both"/>
        <w:rPr>
          <w:rFonts w:ascii="Times New Roman" w:eastAsia="Times New Roman" w:hAnsi="Times New Roman" w:cs="Times New Roman"/>
          <w:sz w:val="24"/>
          <w:szCs w:val="24"/>
          <w:lang w:val="lt-LT"/>
        </w:rPr>
      </w:pPr>
    </w:p>
    <w:p w14:paraId="2B317356" w14:textId="77777777" w:rsidR="00BF2F7F" w:rsidRPr="00667C1B" w:rsidRDefault="00BF2F7F" w:rsidP="00BF2F7F">
      <w:pPr>
        <w:spacing w:after="0" w:line="277" w:lineRule="exact"/>
        <w:jc w:val="both"/>
        <w:rPr>
          <w:rFonts w:ascii="Times New Roman" w:eastAsia="Times New Roman" w:hAnsi="Times New Roman" w:cs="Times New Roman"/>
          <w:sz w:val="24"/>
          <w:szCs w:val="24"/>
          <w:lang w:val="lt-LT"/>
        </w:rPr>
      </w:pPr>
    </w:p>
    <w:p w14:paraId="23227459" w14:textId="77777777" w:rsidR="00BF2F7F" w:rsidRPr="00667C1B" w:rsidRDefault="00BF2F7F" w:rsidP="00BF2F7F">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Šiuo pasiūlymu pažymime, kad sutinkame su visomis pirkimo sąlygomis, nustatytomis:</w:t>
      </w:r>
    </w:p>
    <w:p w14:paraId="7BD64675" w14:textId="55207550" w:rsidR="00BF2F7F" w:rsidRPr="00667C1B" w:rsidRDefault="00BF2F7F" w:rsidP="00BF2F7F">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1)</w:t>
      </w:r>
      <w:r w:rsidRPr="00667C1B">
        <w:rPr>
          <w:rFonts w:ascii="Times New Roman" w:eastAsia="Times New Roman" w:hAnsi="Times New Roman" w:cs="Times New Roman"/>
          <w:sz w:val="24"/>
          <w:szCs w:val="24"/>
          <w:lang w:val="lt-LT"/>
        </w:rPr>
        <w:tab/>
        <w:t xml:space="preserve">konkurso skelbime, paskelbtame svetainėje www.esinvesticijos.lt, </w:t>
      </w:r>
      <w:r w:rsidRPr="00A47515">
        <w:rPr>
          <w:rFonts w:ascii="Times New Roman" w:eastAsia="Times New Roman" w:hAnsi="Times New Roman" w:cs="Times New Roman"/>
          <w:sz w:val="24"/>
          <w:szCs w:val="24"/>
          <w:lang w:val="lt-LT"/>
        </w:rPr>
        <w:t>2022-0</w:t>
      </w:r>
      <w:r w:rsidR="00EB39DD">
        <w:rPr>
          <w:rFonts w:ascii="Times New Roman" w:eastAsia="Times New Roman" w:hAnsi="Times New Roman" w:cs="Times New Roman"/>
          <w:sz w:val="24"/>
          <w:szCs w:val="24"/>
          <w:lang w:val="lt-LT"/>
        </w:rPr>
        <w:t>2</w:t>
      </w:r>
      <w:r w:rsidRPr="00A47515">
        <w:rPr>
          <w:rFonts w:ascii="Times New Roman" w:eastAsia="Times New Roman" w:hAnsi="Times New Roman" w:cs="Times New Roman"/>
          <w:sz w:val="24"/>
          <w:szCs w:val="24"/>
          <w:lang w:val="lt-LT"/>
        </w:rPr>
        <w:t>-</w:t>
      </w:r>
      <w:r w:rsidR="002B0539">
        <w:rPr>
          <w:rFonts w:ascii="Times New Roman" w:eastAsia="Times New Roman" w:hAnsi="Times New Roman" w:cs="Times New Roman"/>
          <w:sz w:val="24"/>
          <w:szCs w:val="24"/>
          <w:lang w:val="en-GB"/>
        </w:rPr>
        <w:t>13</w:t>
      </w:r>
      <w:r w:rsidRPr="00A47515">
        <w:rPr>
          <w:rFonts w:ascii="Times New Roman" w:eastAsia="Times New Roman" w:hAnsi="Times New Roman" w:cs="Times New Roman"/>
          <w:sz w:val="24"/>
          <w:szCs w:val="24"/>
          <w:lang w:val="lt-LT"/>
        </w:rPr>
        <w:t>;</w:t>
      </w:r>
    </w:p>
    <w:p w14:paraId="6659E552" w14:textId="77777777" w:rsidR="00BF2F7F" w:rsidRPr="00667C1B" w:rsidRDefault="00BF2F7F" w:rsidP="00BF2F7F">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2)</w:t>
      </w:r>
      <w:r w:rsidRPr="00667C1B">
        <w:rPr>
          <w:rFonts w:ascii="Times New Roman" w:eastAsia="Times New Roman" w:hAnsi="Times New Roman" w:cs="Times New Roman"/>
          <w:sz w:val="24"/>
          <w:szCs w:val="24"/>
          <w:lang w:val="lt-LT"/>
        </w:rPr>
        <w:tab/>
        <w:t>konkurso sąlygose;</w:t>
      </w:r>
    </w:p>
    <w:p w14:paraId="21BF6D82" w14:textId="77777777" w:rsidR="00BF2F7F" w:rsidRPr="00667C1B" w:rsidRDefault="00BF2F7F" w:rsidP="00BF2F7F">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3)</w:t>
      </w:r>
      <w:r w:rsidRPr="00667C1B">
        <w:rPr>
          <w:rFonts w:ascii="Times New Roman" w:eastAsia="Times New Roman" w:hAnsi="Times New Roman" w:cs="Times New Roman"/>
          <w:sz w:val="24"/>
          <w:szCs w:val="24"/>
          <w:lang w:val="lt-LT"/>
        </w:rPr>
        <w:tab/>
        <w:t>pirkimo dokumentų prieduose.</w:t>
      </w:r>
    </w:p>
    <w:p w14:paraId="47D8CB39"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62F92FFB"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Mes siūlome šias prekes:</w:t>
      </w:r>
    </w:p>
    <w:tbl>
      <w:tblPr>
        <w:tblW w:w="0" w:type="auto"/>
        <w:tblInd w:w="150" w:type="dxa"/>
        <w:tblLayout w:type="fixed"/>
        <w:tblCellMar>
          <w:left w:w="0" w:type="dxa"/>
          <w:right w:w="0" w:type="dxa"/>
        </w:tblCellMar>
        <w:tblLook w:val="0000" w:firstRow="0" w:lastRow="0" w:firstColumn="0" w:lastColumn="0" w:noHBand="0" w:noVBand="0"/>
      </w:tblPr>
      <w:tblGrid>
        <w:gridCol w:w="700"/>
        <w:gridCol w:w="1960"/>
        <w:gridCol w:w="880"/>
        <w:gridCol w:w="420"/>
        <w:gridCol w:w="860"/>
        <w:gridCol w:w="160"/>
        <w:gridCol w:w="580"/>
        <w:gridCol w:w="240"/>
        <w:gridCol w:w="300"/>
        <w:gridCol w:w="1560"/>
        <w:gridCol w:w="1980"/>
      </w:tblGrid>
      <w:tr w:rsidR="00BF2F7F" w:rsidRPr="00667C1B" w14:paraId="7EA141E8" w14:textId="77777777" w:rsidTr="00C639FE">
        <w:trPr>
          <w:trHeight w:val="268"/>
        </w:trPr>
        <w:tc>
          <w:tcPr>
            <w:tcW w:w="2660" w:type="dxa"/>
            <w:gridSpan w:val="2"/>
            <w:tcBorders>
              <w:top w:val="single" w:sz="8" w:space="0" w:color="auto"/>
              <w:left w:val="single" w:sz="8" w:space="0" w:color="auto"/>
              <w:bottom w:val="single" w:sz="8" w:space="0" w:color="auto"/>
              <w:right w:val="single" w:sz="8" w:space="0" w:color="auto"/>
            </w:tcBorders>
            <w:shd w:val="clear" w:color="auto" w:fill="auto"/>
            <w:vAlign w:val="bottom"/>
          </w:tcPr>
          <w:p w14:paraId="0CB2AE11" w14:textId="77777777" w:rsidR="00BF2F7F" w:rsidRPr="00667C1B" w:rsidRDefault="00BF2F7F" w:rsidP="00C639FE">
            <w:pPr>
              <w:spacing w:after="0" w:line="0" w:lineRule="atLeast"/>
              <w:ind w:left="38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Prekių pavadinimas</w:t>
            </w:r>
          </w:p>
        </w:tc>
        <w:tc>
          <w:tcPr>
            <w:tcW w:w="880" w:type="dxa"/>
            <w:tcBorders>
              <w:top w:val="single" w:sz="8" w:space="0" w:color="auto"/>
              <w:bottom w:val="single" w:sz="8" w:space="0" w:color="auto"/>
            </w:tcBorders>
            <w:shd w:val="clear" w:color="auto" w:fill="auto"/>
            <w:vAlign w:val="bottom"/>
          </w:tcPr>
          <w:p w14:paraId="3DCC7BA5"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440" w:type="dxa"/>
            <w:gridSpan w:val="3"/>
            <w:tcBorders>
              <w:top w:val="single" w:sz="8" w:space="0" w:color="auto"/>
              <w:bottom w:val="single" w:sz="8" w:space="0" w:color="auto"/>
            </w:tcBorders>
            <w:shd w:val="clear" w:color="auto" w:fill="auto"/>
            <w:vAlign w:val="bottom"/>
          </w:tcPr>
          <w:p w14:paraId="68B04EFE" w14:textId="77777777" w:rsidR="00BF2F7F" w:rsidRPr="00667C1B" w:rsidRDefault="00BF2F7F" w:rsidP="00C639FE">
            <w:pPr>
              <w:spacing w:after="0" w:line="0" w:lineRule="atLeast"/>
              <w:ind w:left="9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Gamintojas</w:t>
            </w:r>
          </w:p>
        </w:tc>
        <w:tc>
          <w:tcPr>
            <w:tcW w:w="580" w:type="dxa"/>
            <w:tcBorders>
              <w:top w:val="single" w:sz="8" w:space="0" w:color="auto"/>
              <w:bottom w:val="single" w:sz="8" w:space="0" w:color="auto"/>
            </w:tcBorders>
            <w:shd w:val="clear" w:color="auto" w:fill="auto"/>
            <w:vAlign w:val="bottom"/>
          </w:tcPr>
          <w:p w14:paraId="4ED34F3F"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240" w:type="dxa"/>
            <w:tcBorders>
              <w:top w:val="single" w:sz="8" w:space="0" w:color="auto"/>
              <w:bottom w:val="single" w:sz="8" w:space="0" w:color="auto"/>
            </w:tcBorders>
            <w:shd w:val="clear" w:color="auto" w:fill="auto"/>
            <w:vAlign w:val="bottom"/>
          </w:tcPr>
          <w:p w14:paraId="1B941016"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300" w:type="dxa"/>
            <w:tcBorders>
              <w:top w:val="single" w:sz="8" w:space="0" w:color="auto"/>
              <w:bottom w:val="single" w:sz="8" w:space="0" w:color="auto"/>
              <w:right w:val="single" w:sz="8" w:space="0" w:color="auto"/>
            </w:tcBorders>
            <w:shd w:val="clear" w:color="auto" w:fill="auto"/>
            <w:vAlign w:val="bottom"/>
          </w:tcPr>
          <w:p w14:paraId="1A39DA8F"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3540" w:type="dxa"/>
            <w:gridSpan w:val="2"/>
            <w:tcBorders>
              <w:top w:val="single" w:sz="8" w:space="0" w:color="auto"/>
              <w:bottom w:val="single" w:sz="8" w:space="0" w:color="auto"/>
              <w:right w:val="single" w:sz="8" w:space="0" w:color="auto"/>
            </w:tcBorders>
            <w:shd w:val="clear" w:color="auto" w:fill="auto"/>
            <w:vAlign w:val="bottom"/>
          </w:tcPr>
          <w:p w14:paraId="38826D20" w14:textId="77777777" w:rsidR="00BF2F7F" w:rsidRPr="00667C1B" w:rsidRDefault="00BF2F7F" w:rsidP="00C639FE">
            <w:pPr>
              <w:spacing w:after="0" w:line="0" w:lineRule="atLeast"/>
              <w:ind w:left="138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Modelis</w:t>
            </w:r>
          </w:p>
        </w:tc>
      </w:tr>
      <w:tr w:rsidR="00BF2F7F" w:rsidRPr="00667C1B" w14:paraId="3F6FF1E4" w14:textId="77777777" w:rsidTr="00C639FE">
        <w:trPr>
          <w:trHeight w:val="243"/>
        </w:trPr>
        <w:tc>
          <w:tcPr>
            <w:tcW w:w="2660" w:type="dxa"/>
            <w:gridSpan w:val="2"/>
            <w:tcBorders>
              <w:left w:val="single" w:sz="8" w:space="0" w:color="auto"/>
              <w:right w:val="single" w:sz="8" w:space="0" w:color="auto"/>
            </w:tcBorders>
            <w:shd w:val="clear" w:color="auto" w:fill="auto"/>
            <w:vAlign w:val="bottom"/>
          </w:tcPr>
          <w:p w14:paraId="0B6A66F5" w14:textId="77777777" w:rsidR="00BF2F7F" w:rsidRPr="00667C1B" w:rsidRDefault="00BF2F7F" w:rsidP="00C639FE">
            <w:pPr>
              <w:spacing w:after="0" w:line="243" w:lineRule="exact"/>
              <w:ind w:left="120"/>
              <w:jc w:val="center"/>
              <w:rPr>
                <w:rFonts w:ascii="Times New Roman" w:eastAsia="Times New Roman" w:hAnsi="Times New Roman" w:cs="Times New Roman"/>
                <w:sz w:val="24"/>
                <w:szCs w:val="24"/>
                <w:lang w:val="lt-LT"/>
              </w:rPr>
            </w:pPr>
            <w:r w:rsidRPr="00667C1B">
              <w:rPr>
                <w:rFonts w:ascii="Times New Roman" w:eastAsia="Times New Roman" w:hAnsi="Times New Roman" w:cs="Times New Roman"/>
                <w:i/>
                <w:w w:val="99"/>
                <w:sz w:val="24"/>
                <w:szCs w:val="24"/>
                <w:lang w:val="lt-LT"/>
              </w:rPr>
              <w:t>(Įrašyti)</w:t>
            </w:r>
          </w:p>
        </w:tc>
        <w:tc>
          <w:tcPr>
            <w:tcW w:w="880" w:type="dxa"/>
            <w:shd w:val="clear" w:color="auto" w:fill="auto"/>
            <w:vAlign w:val="bottom"/>
          </w:tcPr>
          <w:p w14:paraId="0BFC7A48"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shd w:val="clear" w:color="auto" w:fill="auto"/>
            <w:vAlign w:val="bottom"/>
          </w:tcPr>
          <w:p w14:paraId="6FEBD54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020" w:type="dxa"/>
            <w:gridSpan w:val="2"/>
            <w:shd w:val="clear" w:color="auto" w:fill="auto"/>
            <w:vAlign w:val="bottom"/>
          </w:tcPr>
          <w:p w14:paraId="4560E1D3" w14:textId="77777777" w:rsidR="00BF2F7F" w:rsidRPr="00667C1B" w:rsidRDefault="00BF2F7F" w:rsidP="00C639FE">
            <w:pPr>
              <w:spacing w:after="0" w:line="243" w:lineRule="exact"/>
              <w:ind w:right="220"/>
              <w:jc w:val="both"/>
              <w:rPr>
                <w:rFonts w:ascii="Times New Roman" w:eastAsia="Times New Roman" w:hAnsi="Times New Roman" w:cs="Times New Roman"/>
                <w:i/>
                <w:w w:val="99"/>
                <w:sz w:val="24"/>
                <w:szCs w:val="24"/>
                <w:lang w:val="lt-LT"/>
              </w:rPr>
            </w:pPr>
            <w:r w:rsidRPr="00667C1B">
              <w:rPr>
                <w:rFonts w:ascii="Times New Roman" w:eastAsia="Times New Roman" w:hAnsi="Times New Roman" w:cs="Times New Roman"/>
                <w:i/>
                <w:w w:val="99"/>
                <w:sz w:val="24"/>
                <w:szCs w:val="24"/>
                <w:lang w:val="lt-LT"/>
              </w:rPr>
              <w:t>(Įrašyti)</w:t>
            </w:r>
          </w:p>
        </w:tc>
        <w:tc>
          <w:tcPr>
            <w:tcW w:w="580" w:type="dxa"/>
            <w:shd w:val="clear" w:color="auto" w:fill="auto"/>
            <w:vAlign w:val="bottom"/>
          </w:tcPr>
          <w:p w14:paraId="30C432F2"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shd w:val="clear" w:color="auto" w:fill="auto"/>
            <w:vAlign w:val="bottom"/>
          </w:tcPr>
          <w:p w14:paraId="71E338D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right w:val="single" w:sz="8" w:space="0" w:color="auto"/>
            </w:tcBorders>
            <w:shd w:val="clear" w:color="auto" w:fill="auto"/>
            <w:vAlign w:val="bottom"/>
          </w:tcPr>
          <w:p w14:paraId="3508828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540" w:type="dxa"/>
            <w:gridSpan w:val="2"/>
            <w:tcBorders>
              <w:right w:val="single" w:sz="8" w:space="0" w:color="auto"/>
            </w:tcBorders>
            <w:shd w:val="clear" w:color="auto" w:fill="auto"/>
            <w:vAlign w:val="bottom"/>
          </w:tcPr>
          <w:p w14:paraId="2284103E" w14:textId="77777777" w:rsidR="00BF2F7F" w:rsidRPr="00667C1B" w:rsidRDefault="00BF2F7F" w:rsidP="00C639FE">
            <w:pPr>
              <w:spacing w:after="0" w:line="243" w:lineRule="exact"/>
              <w:ind w:left="1380"/>
              <w:jc w:val="both"/>
              <w:rPr>
                <w:rFonts w:ascii="Times New Roman" w:eastAsia="Times New Roman" w:hAnsi="Times New Roman" w:cs="Times New Roman"/>
                <w:i/>
                <w:sz w:val="24"/>
                <w:szCs w:val="24"/>
                <w:lang w:val="lt-LT"/>
              </w:rPr>
            </w:pPr>
            <w:r w:rsidRPr="00667C1B">
              <w:rPr>
                <w:rFonts w:ascii="Times New Roman" w:eastAsia="Times New Roman" w:hAnsi="Times New Roman" w:cs="Times New Roman"/>
                <w:i/>
                <w:sz w:val="24"/>
                <w:szCs w:val="24"/>
                <w:lang w:val="lt-LT"/>
              </w:rPr>
              <w:t>(Įrašyti)</w:t>
            </w:r>
          </w:p>
        </w:tc>
      </w:tr>
      <w:tr w:rsidR="00BF2F7F" w:rsidRPr="00667C1B" w14:paraId="7A584C9B" w14:textId="77777777" w:rsidTr="00C639FE">
        <w:trPr>
          <w:trHeight w:val="263"/>
        </w:trPr>
        <w:tc>
          <w:tcPr>
            <w:tcW w:w="2660" w:type="dxa"/>
            <w:gridSpan w:val="2"/>
            <w:tcBorders>
              <w:left w:val="single" w:sz="8" w:space="0" w:color="auto"/>
              <w:bottom w:val="single" w:sz="8" w:space="0" w:color="auto"/>
              <w:right w:val="single" w:sz="8" w:space="0" w:color="auto"/>
            </w:tcBorders>
            <w:shd w:val="clear" w:color="auto" w:fill="auto"/>
            <w:vAlign w:val="bottom"/>
          </w:tcPr>
          <w:p w14:paraId="449F89BA" w14:textId="77777777" w:rsidR="00BF2F7F" w:rsidRPr="00667C1B" w:rsidRDefault="00BF2F7F" w:rsidP="00C639FE">
            <w:pPr>
              <w:spacing w:after="0" w:line="0" w:lineRule="atLeast"/>
              <w:ind w:left="120"/>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37736C8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621652B9"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0D707673"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2E7CDB3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06F1B03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tcBorders>
            <w:shd w:val="clear" w:color="auto" w:fill="auto"/>
            <w:vAlign w:val="bottom"/>
          </w:tcPr>
          <w:p w14:paraId="0102A19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right w:val="single" w:sz="8" w:space="0" w:color="auto"/>
            </w:tcBorders>
            <w:shd w:val="clear" w:color="auto" w:fill="auto"/>
            <w:vAlign w:val="bottom"/>
          </w:tcPr>
          <w:p w14:paraId="5CFD4B9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tcBorders>
            <w:shd w:val="clear" w:color="auto" w:fill="auto"/>
            <w:vAlign w:val="bottom"/>
          </w:tcPr>
          <w:p w14:paraId="7C49826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2B1C5E3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56E81099" w14:textId="77777777" w:rsidTr="00C639FE">
        <w:trPr>
          <w:trHeight w:val="511"/>
        </w:trPr>
        <w:tc>
          <w:tcPr>
            <w:tcW w:w="700" w:type="dxa"/>
            <w:tcBorders>
              <w:bottom w:val="single" w:sz="8" w:space="0" w:color="auto"/>
            </w:tcBorders>
            <w:shd w:val="clear" w:color="auto" w:fill="auto"/>
            <w:vAlign w:val="bottom"/>
          </w:tcPr>
          <w:p w14:paraId="287FDF9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840" w:type="dxa"/>
            <w:gridSpan w:val="2"/>
            <w:tcBorders>
              <w:bottom w:val="single" w:sz="8" w:space="0" w:color="auto"/>
            </w:tcBorders>
            <w:shd w:val="clear" w:color="auto" w:fill="auto"/>
            <w:vAlign w:val="bottom"/>
          </w:tcPr>
          <w:p w14:paraId="4CB1019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3D97BD8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014DACB3"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1BE6F04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059D5FF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tcBorders>
            <w:shd w:val="clear" w:color="auto" w:fill="auto"/>
            <w:vAlign w:val="bottom"/>
          </w:tcPr>
          <w:p w14:paraId="0177493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58412AF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tcBorders>
            <w:shd w:val="clear" w:color="auto" w:fill="auto"/>
            <w:vAlign w:val="bottom"/>
          </w:tcPr>
          <w:p w14:paraId="571B509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tcBorders>
            <w:shd w:val="clear" w:color="auto" w:fill="auto"/>
            <w:vAlign w:val="bottom"/>
          </w:tcPr>
          <w:p w14:paraId="4DEEA2C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74989E93" w14:textId="77777777" w:rsidTr="00C639FE">
        <w:trPr>
          <w:trHeight w:val="247"/>
        </w:trPr>
        <w:tc>
          <w:tcPr>
            <w:tcW w:w="700" w:type="dxa"/>
            <w:tcBorders>
              <w:left w:val="single" w:sz="8" w:space="0" w:color="auto"/>
              <w:right w:val="single" w:sz="8" w:space="0" w:color="auto"/>
            </w:tcBorders>
            <w:shd w:val="clear" w:color="auto" w:fill="auto"/>
            <w:vAlign w:val="bottom"/>
          </w:tcPr>
          <w:p w14:paraId="1FD1A908" w14:textId="77777777" w:rsidR="00BF2F7F" w:rsidRPr="00667C1B" w:rsidRDefault="00BF2F7F" w:rsidP="00C639FE">
            <w:pPr>
              <w:spacing w:after="0" w:line="247" w:lineRule="exact"/>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Eil.</w:t>
            </w:r>
          </w:p>
        </w:tc>
        <w:tc>
          <w:tcPr>
            <w:tcW w:w="2840" w:type="dxa"/>
            <w:gridSpan w:val="2"/>
            <w:shd w:val="clear" w:color="auto" w:fill="auto"/>
            <w:vAlign w:val="bottom"/>
          </w:tcPr>
          <w:p w14:paraId="494E5D84" w14:textId="77777777" w:rsidR="00BF2F7F" w:rsidRPr="00667C1B" w:rsidRDefault="00BF2F7F" w:rsidP="00C639FE">
            <w:pPr>
              <w:spacing w:after="0" w:line="247" w:lineRule="exact"/>
              <w:ind w:left="66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Prekių pavadinimas</w:t>
            </w:r>
          </w:p>
        </w:tc>
        <w:tc>
          <w:tcPr>
            <w:tcW w:w="420" w:type="dxa"/>
            <w:tcBorders>
              <w:right w:val="single" w:sz="8" w:space="0" w:color="auto"/>
            </w:tcBorders>
            <w:shd w:val="clear" w:color="auto" w:fill="auto"/>
            <w:vAlign w:val="bottom"/>
          </w:tcPr>
          <w:p w14:paraId="5E6660FA"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860" w:type="dxa"/>
            <w:tcBorders>
              <w:right w:val="single" w:sz="8" w:space="0" w:color="auto"/>
            </w:tcBorders>
            <w:shd w:val="clear" w:color="auto" w:fill="auto"/>
            <w:vAlign w:val="bottom"/>
          </w:tcPr>
          <w:p w14:paraId="18A3305D" w14:textId="77777777" w:rsidR="00BF2F7F" w:rsidRPr="00667C1B" w:rsidRDefault="00BF2F7F" w:rsidP="00C639FE">
            <w:pPr>
              <w:spacing w:after="0" w:line="247" w:lineRule="exact"/>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Kiekis</w:t>
            </w:r>
          </w:p>
        </w:tc>
        <w:tc>
          <w:tcPr>
            <w:tcW w:w="160" w:type="dxa"/>
            <w:shd w:val="clear" w:color="auto" w:fill="auto"/>
            <w:vAlign w:val="bottom"/>
          </w:tcPr>
          <w:p w14:paraId="47831595"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580" w:type="dxa"/>
            <w:shd w:val="clear" w:color="auto" w:fill="auto"/>
            <w:vAlign w:val="bottom"/>
          </w:tcPr>
          <w:p w14:paraId="0ADFDF02" w14:textId="77777777" w:rsidR="00BF2F7F" w:rsidRPr="00667C1B" w:rsidRDefault="00BF2F7F" w:rsidP="00C639FE">
            <w:pPr>
              <w:spacing w:after="0" w:line="247" w:lineRule="exact"/>
              <w:jc w:val="both"/>
              <w:rPr>
                <w:rFonts w:ascii="Times New Roman" w:eastAsia="Times New Roman" w:hAnsi="Times New Roman" w:cs="Times New Roman"/>
                <w:b/>
                <w:i/>
                <w:iCs/>
                <w:w w:val="99"/>
                <w:sz w:val="24"/>
                <w:szCs w:val="24"/>
                <w:lang w:val="lt-LT"/>
              </w:rPr>
            </w:pPr>
            <w:r w:rsidRPr="00667C1B">
              <w:rPr>
                <w:rFonts w:ascii="Times New Roman" w:eastAsia="Times New Roman" w:hAnsi="Times New Roman" w:cs="Times New Roman"/>
                <w:b/>
                <w:i/>
                <w:iCs/>
                <w:w w:val="99"/>
                <w:sz w:val="24"/>
                <w:szCs w:val="24"/>
                <w:lang w:val="lt-LT"/>
              </w:rPr>
              <w:t>Mato</w:t>
            </w:r>
          </w:p>
        </w:tc>
        <w:tc>
          <w:tcPr>
            <w:tcW w:w="240" w:type="dxa"/>
            <w:tcBorders>
              <w:right w:val="single" w:sz="8" w:space="0" w:color="auto"/>
            </w:tcBorders>
            <w:shd w:val="clear" w:color="auto" w:fill="auto"/>
            <w:vAlign w:val="bottom"/>
          </w:tcPr>
          <w:p w14:paraId="497AF617"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300" w:type="dxa"/>
            <w:shd w:val="clear" w:color="auto" w:fill="auto"/>
            <w:vAlign w:val="bottom"/>
          </w:tcPr>
          <w:p w14:paraId="0D3FAA33"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560" w:type="dxa"/>
            <w:tcBorders>
              <w:right w:val="single" w:sz="8" w:space="0" w:color="auto"/>
            </w:tcBorders>
            <w:shd w:val="clear" w:color="auto" w:fill="auto"/>
            <w:vAlign w:val="bottom"/>
          </w:tcPr>
          <w:p w14:paraId="5E7111D6" w14:textId="77777777" w:rsidR="00BF2F7F" w:rsidRPr="00667C1B" w:rsidRDefault="00BF2F7F" w:rsidP="00C639FE">
            <w:pPr>
              <w:spacing w:after="0" w:line="247" w:lineRule="exact"/>
              <w:ind w:right="31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Kaina, Eur</w:t>
            </w:r>
          </w:p>
        </w:tc>
        <w:tc>
          <w:tcPr>
            <w:tcW w:w="1980" w:type="dxa"/>
            <w:tcBorders>
              <w:right w:val="single" w:sz="8" w:space="0" w:color="auto"/>
            </w:tcBorders>
            <w:shd w:val="clear" w:color="auto" w:fill="auto"/>
            <w:vAlign w:val="bottom"/>
          </w:tcPr>
          <w:p w14:paraId="32C61822" w14:textId="77777777" w:rsidR="00BF2F7F" w:rsidRPr="00667C1B" w:rsidRDefault="00BF2F7F" w:rsidP="00C639FE">
            <w:pPr>
              <w:spacing w:after="0" w:line="247" w:lineRule="exact"/>
              <w:ind w:left="46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Suma, Eur</w:t>
            </w:r>
          </w:p>
        </w:tc>
      </w:tr>
      <w:tr w:rsidR="00BF2F7F" w:rsidRPr="00667C1B" w14:paraId="274DCA0A" w14:textId="77777777" w:rsidTr="00C639FE">
        <w:trPr>
          <w:trHeight w:val="260"/>
        </w:trPr>
        <w:tc>
          <w:tcPr>
            <w:tcW w:w="700" w:type="dxa"/>
            <w:tcBorders>
              <w:left w:val="single" w:sz="8" w:space="0" w:color="auto"/>
              <w:bottom w:val="single" w:sz="8" w:space="0" w:color="auto"/>
              <w:right w:val="single" w:sz="8" w:space="0" w:color="auto"/>
            </w:tcBorders>
            <w:shd w:val="clear" w:color="auto" w:fill="auto"/>
            <w:vAlign w:val="bottom"/>
          </w:tcPr>
          <w:p w14:paraId="1E085F85" w14:textId="77777777" w:rsidR="00BF2F7F" w:rsidRPr="00667C1B" w:rsidRDefault="00BF2F7F" w:rsidP="00C639FE">
            <w:pPr>
              <w:spacing w:after="0" w:line="0" w:lineRule="atLeast"/>
              <w:jc w:val="both"/>
              <w:rPr>
                <w:rFonts w:ascii="Times New Roman" w:eastAsia="Times New Roman" w:hAnsi="Times New Roman" w:cs="Times New Roman"/>
                <w:b/>
                <w:i/>
                <w:iCs/>
                <w:w w:val="96"/>
                <w:sz w:val="24"/>
                <w:szCs w:val="24"/>
                <w:lang w:val="lt-LT"/>
              </w:rPr>
            </w:pPr>
            <w:r w:rsidRPr="00667C1B">
              <w:rPr>
                <w:rFonts w:ascii="Times New Roman" w:eastAsia="Times New Roman" w:hAnsi="Times New Roman" w:cs="Times New Roman"/>
                <w:b/>
                <w:i/>
                <w:iCs/>
                <w:w w:val="96"/>
                <w:sz w:val="24"/>
                <w:szCs w:val="24"/>
                <w:lang w:val="lt-LT"/>
              </w:rPr>
              <w:t>Nr.</w:t>
            </w:r>
          </w:p>
        </w:tc>
        <w:tc>
          <w:tcPr>
            <w:tcW w:w="1960" w:type="dxa"/>
            <w:tcBorders>
              <w:bottom w:val="single" w:sz="8" w:space="0" w:color="auto"/>
            </w:tcBorders>
            <w:shd w:val="clear" w:color="auto" w:fill="auto"/>
            <w:vAlign w:val="bottom"/>
          </w:tcPr>
          <w:p w14:paraId="42453D5E"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880" w:type="dxa"/>
            <w:tcBorders>
              <w:bottom w:val="single" w:sz="8" w:space="0" w:color="auto"/>
            </w:tcBorders>
            <w:shd w:val="clear" w:color="auto" w:fill="auto"/>
            <w:vAlign w:val="bottom"/>
          </w:tcPr>
          <w:p w14:paraId="755026FF"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420" w:type="dxa"/>
            <w:tcBorders>
              <w:bottom w:val="single" w:sz="8" w:space="0" w:color="auto"/>
              <w:right w:val="single" w:sz="8" w:space="0" w:color="auto"/>
            </w:tcBorders>
            <w:shd w:val="clear" w:color="auto" w:fill="auto"/>
            <w:vAlign w:val="bottom"/>
          </w:tcPr>
          <w:p w14:paraId="1EF4FB67"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860" w:type="dxa"/>
            <w:tcBorders>
              <w:bottom w:val="single" w:sz="8" w:space="0" w:color="auto"/>
              <w:right w:val="single" w:sz="8" w:space="0" w:color="auto"/>
            </w:tcBorders>
            <w:shd w:val="clear" w:color="auto" w:fill="auto"/>
            <w:vAlign w:val="bottom"/>
          </w:tcPr>
          <w:p w14:paraId="375D4E26"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60" w:type="dxa"/>
            <w:tcBorders>
              <w:bottom w:val="single" w:sz="8" w:space="0" w:color="auto"/>
            </w:tcBorders>
            <w:shd w:val="clear" w:color="auto" w:fill="auto"/>
            <w:vAlign w:val="bottom"/>
          </w:tcPr>
          <w:p w14:paraId="118BD655"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580" w:type="dxa"/>
            <w:tcBorders>
              <w:bottom w:val="single" w:sz="8" w:space="0" w:color="auto"/>
            </w:tcBorders>
            <w:shd w:val="clear" w:color="auto" w:fill="auto"/>
            <w:vAlign w:val="bottom"/>
          </w:tcPr>
          <w:p w14:paraId="3CAA3C24" w14:textId="77777777" w:rsidR="00BF2F7F" w:rsidRPr="00667C1B" w:rsidRDefault="00BF2F7F" w:rsidP="00C639FE">
            <w:pPr>
              <w:spacing w:after="0" w:line="0" w:lineRule="atLeast"/>
              <w:jc w:val="both"/>
              <w:rPr>
                <w:rFonts w:ascii="Times New Roman" w:eastAsia="Times New Roman" w:hAnsi="Times New Roman" w:cs="Times New Roman"/>
                <w:b/>
                <w:i/>
                <w:iCs/>
                <w:w w:val="99"/>
                <w:sz w:val="24"/>
                <w:szCs w:val="24"/>
                <w:lang w:val="lt-LT"/>
              </w:rPr>
            </w:pPr>
            <w:r w:rsidRPr="00667C1B">
              <w:rPr>
                <w:rFonts w:ascii="Times New Roman" w:eastAsia="Times New Roman" w:hAnsi="Times New Roman" w:cs="Times New Roman"/>
                <w:b/>
                <w:i/>
                <w:iCs/>
                <w:w w:val="99"/>
                <w:sz w:val="24"/>
                <w:szCs w:val="24"/>
                <w:lang w:val="lt-LT"/>
              </w:rPr>
              <w:t>vnt.</w:t>
            </w:r>
          </w:p>
        </w:tc>
        <w:tc>
          <w:tcPr>
            <w:tcW w:w="240" w:type="dxa"/>
            <w:tcBorders>
              <w:bottom w:val="single" w:sz="8" w:space="0" w:color="auto"/>
              <w:right w:val="single" w:sz="8" w:space="0" w:color="auto"/>
            </w:tcBorders>
            <w:shd w:val="clear" w:color="auto" w:fill="auto"/>
            <w:vAlign w:val="bottom"/>
          </w:tcPr>
          <w:p w14:paraId="69D212EF"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300" w:type="dxa"/>
            <w:tcBorders>
              <w:bottom w:val="single" w:sz="8" w:space="0" w:color="auto"/>
            </w:tcBorders>
            <w:shd w:val="clear" w:color="auto" w:fill="auto"/>
            <w:vAlign w:val="bottom"/>
          </w:tcPr>
          <w:p w14:paraId="3B2D3D35"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560" w:type="dxa"/>
            <w:tcBorders>
              <w:bottom w:val="single" w:sz="8" w:space="0" w:color="auto"/>
              <w:right w:val="single" w:sz="8" w:space="0" w:color="auto"/>
            </w:tcBorders>
            <w:shd w:val="clear" w:color="auto" w:fill="auto"/>
            <w:vAlign w:val="bottom"/>
          </w:tcPr>
          <w:p w14:paraId="5191E0B0"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980" w:type="dxa"/>
            <w:tcBorders>
              <w:bottom w:val="single" w:sz="8" w:space="0" w:color="auto"/>
              <w:right w:val="single" w:sz="8" w:space="0" w:color="auto"/>
            </w:tcBorders>
            <w:shd w:val="clear" w:color="auto" w:fill="auto"/>
            <w:vAlign w:val="bottom"/>
          </w:tcPr>
          <w:p w14:paraId="64658FE2"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r>
      <w:tr w:rsidR="00BF2F7F" w:rsidRPr="00667C1B" w14:paraId="06C23E0E" w14:textId="77777777" w:rsidTr="00C639FE">
        <w:trPr>
          <w:trHeight w:val="243"/>
        </w:trPr>
        <w:tc>
          <w:tcPr>
            <w:tcW w:w="700" w:type="dxa"/>
            <w:tcBorders>
              <w:left w:val="single" w:sz="8" w:space="0" w:color="auto"/>
              <w:right w:val="single" w:sz="8" w:space="0" w:color="auto"/>
            </w:tcBorders>
            <w:shd w:val="clear" w:color="auto" w:fill="auto"/>
            <w:vAlign w:val="bottom"/>
          </w:tcPr>
          <w:p w14:paraId="6E4C9B8D"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1.</w:t>
            </w:r>
          </w:p>
        </w:tc>
        <w:tc>
          <w:tcPr>
            <w:tcW w:w="2840" w:type="dxa"/>
            <w:gridSpan w:val="2"/>
            <w:shd w:val="clear" w:color="auto" w:fill="auto"/>
            <w:vAlign w:val="bottom"/>
          </w:tcPr>
          <w:p w14:paraId="0BF859BA"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420" w:type="dxa"/>
            <w:tcBorders>
              <w:right w:val="single" w:sz="8" w:space="0" w:color="auto"/>
            </w:tcBorders>
            <w:shd w:val="clear" w:color="auto" w:fill="auto"/>
            <w:vAlign w:val="bottom"/>
          </w:tcPr>
          <w:p w14:paraId="5196DE7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right w:val="single" w:sz="8" w:space="0" w:color="auto"/>
            </w:tcBorders>
            <w:shd w:val="clear" w:color="auto" w:fill="auto"/>
            <w:vAlign w:val="bottom"/>
          </w:tcPr>
          <w:p w14:paraId="23E0F696"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160" w:type="dxa"/>
            <w:shd w:val="clear" w:color="auto" w:fill="auto"/>
            <w:vAlign w:val="bottom"/>
          </w:tcPr>
          <w:p w14:paraId="0860A84B"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shd w:val="clear" w:color="auto" w:fill="auto"/>
            <w:vAlign w:val="bottom"/>
          </w:tcPr>
          <w:p w14:paraId="7F2509E0"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vnt.</w:t>
            </w:r>
          </w:p>
        </w:tc>
        <w:tc>
          <w:tcPr>
            <w:tcW w:w="240" w:type="dxa"/>
            <w:tcBorders>
              <w:right w:val="single" w:sz="8" w:space="0" w:color="auto"/>
            </w:tcBorders>
            <w:shd w:val="clear" w:color="auto" w:fill="auto"/>
            <w:vAlign w:val="bottom"/>
          </w:tcPr>
          <w:p w14:paraId="4AF8E543"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shd w:val="clear" w:color="auto" w:fill="auto"/>
            <w:vAlign w:val="bottom"/>
          </w:tcPr>
          <w:p w14:paraId="4980242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right w:val="single" w:sz="8" w:space="0" w:color="auto"/>
            </w:tcBorders>
            <w:shd w:val="clear" w:color="auto" w:fill="auto"/>
            <w:vAlign w:val="bottom"/>
          </w:tcPr>
          <w:p w14:paraId="53F83D8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right w:val="single" w:sz="8" w:space="0" w:color="auto"/>
            </w:tcBorders>
            <w:shd w:val="clear" w:color="auto" w:fill="auto"/>
            <w:vAlign w:val="bottom"/>
          </w:tcPr>
          <w:p w14:paraId="755CDE1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2DB617D6" w14:textId="77777777" w:rsidTr="00C639FE">
        <w:trPr>
          <w:trHeight w:val="243"/>
        </w:trPr>
        <w:tc>
          <w:tcPr>
            <w:tcW w:w="700" w:type="dxa"/>
            <w:tcBorders>
              <w:left w:val="single" w:sz="8" w:space="0" w:color="auto"/>
              <w:right w:val="single" w:sz="8" w:space="0" w:color="auto"/>
            </w:tcBorders>
            <w:shd w:val="clear" w:color="auto" w:fill="auto"/>
            <w:vAlign w:val="bottom"/>
          </w:tcPr>
          <w:p w14:paraId="64D35D0D"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2.</w:t>
            </w:r>
          </w:p>
        </w:tc>
        <w:tc>
          <w:tcPr>
            <w:tcW w:w="2840" w:type="dxa"/>
            <w:gridSpan w:val="2"/>
            <w:shd w:val="clear" w:color="auto" w:fill="auto"/>
            <w:vAlign w:val="bottom"/>
          </w:tcPr>
          <w:p w14:paraId="1BA59DE2"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420" w:type="dxa"/>
            <w:tcBorders>
              <w:right w:val="single" w:sz="8" w:space="0" w:color="auto"/>
            </w:tcBorders>
            <w:shd w:val="clear" w:color="auto" w:fill="auto"/>
            <w:vAlign w:val="bottom"/>
          </w:tcPr>
          <w:p w14:paraId="3BA698A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right w:val="single" w:sz="8" w:space="0" w:color="auto"/>
            </w:tcBorders>
            <w:shd w:val="clear" w:color="auto" w:fill="auto"/>
            <w:vAlign w:val="bottom"/>
          </w:tcPr>
          <w:p w14:paraId="013A34CE"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160" w:type="dxa"/>
            <w:shd w:val="clear" w:color="auto" w:fill="auto"/>
            <w:vAlign w:val="bottom"/>
          </w:tcPr>
          <w:p w14:paraId="31086DE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shd w:val="clear" w:color="auto" w:fill="auto"/>
            <w:vAlign w:val="bottom"/>
          </w:tcPr>
          <w:p w14:paraId="2B6DBB39"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240" w:type="dxa"/>
            <w:tcBorders>
              <w:right w:val="single" w:sz="8" w:space="0" w:color="auto"/>
            </w:tcBorders>
            <w:shd w:val="clear" w:color="auto" w:fill="auto"/>
            <w:vAlign w:val="bottom"/>
          </w:tcPr>
          <w:p w14:paraId="2BB4396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shd w:val="clear" w:color="auto" w:fill="auto"/>
            <w:vAlign w:val="bottom"/>
          </w:tcPr>
          <w:p w14:paraId="3C0C309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right w:val="single" w:sz="8" w:space="0" w:color="auto"/>
            </w:tcBorders>
            <w:shd w:val="clear" w:color="auto" w:fill="auto"/>
            <w:vAlign w:val="bottom"/>
          </w:tcPr>
          <w:p w14:paraId="3AB15AE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right w:val="single" w:sz="8" w:space="0" w:color="auto"/>
            </w:tcBorders>
            <w:shd w:val="clear" w:color="auto" w:fill="auto"/>
            <w:vAlign w:val="bottom"/>
          </w:tcPr>
          <w:p w14:paraId="40F90EB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0BDE4D39"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3DBD3DA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3.</w:t>
            </w:r>
          </w:p>
        </w:tc>
        <w:tc>
          <w:tcPr>
            <w:tcW w:w="2840" w:type="dxa"/>
            <w:gridSpan w:val="2"/>
            <w:tcBorders>
              <w:bottom w:val="single" w:sz="8" w:space="0" w:color="auto"/>
            </w:tcBorders>
            <w:shd w:val="clear" w:color="auto" w:fill="auto"/>
            <w:vAlign w:val="bottom"/>
          </w:tcPr>
          <w:p w14:paraId="1FF3833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right w:val="single" w:sz="8" w:space="0" w:color="auto"/>
            </w:tcBorders>
            <w:shd w:val="clear" w:color="auto" w:fill="auto"/>
            <w:vAlign w:val="bottom"/>
          </w:tcPr>
          <w:p w14:paraId="5BFCBFD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right w:val="single" w:sz="8" w:space="0" w:color="auto"/>
            </w:tcBorders>
            <w:shd w:val="clear" w:color="auto" w:fill="auto"/>
            <w:vAlign w:val="bottom"/>
          </w:tcPr>
          <w:p w14:paraId="0A59BC62"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2F9CC46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2C289F1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right w:val="single" w:sz="8" w:space="0" w:color="auto"/>
            </w:tcBorders>
            <w:shd w:val="clear" w:color="auto" w:fill="auto"/>
            <w:vAlign w:val="bottom"/>
          </w:tcPr>
          <w:p w14:paraId="2D6BAA6B"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167590C8"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37400E3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2F6D36DB"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19065B43"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6A453921" w14:textId="77777777" w:rsidR="00BF2F7F" w:rsidRDefault="00BF2F7F" w:rsidP="00C639FE">
            <w:pPr>
              <w:spacing w:after="0" w:line="0" w:lineRule="atLeas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4.</w:t>
            </w:r>
          </w:p>
        </w:tc>
        <w:tc>
          <w:tcPr>
            <w:tcW w:w="2840" w:type="dxa"/>
            <w:gridSpan w:val="2"/>
            <w:tcBorders>
              <w:bottom w:val="single" w:sz="8" w:space="0" w:color="auto"/>
            </w:tcBorders>
            <w:shd w:val="clear" w:color="auto" w:fill="auto"/>
            <w:vAlign w:val="bottom"/>
          </w:tcPr>
          <w:p w14:paraId="7CAD946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right w:val="single" w:sz="8" w:space="0" w:color="auto"/>
            </w:tcBorders>
            <w:shd w:val="clear" w:color="auto" w:fill="auto"/>
            <w:vAlign w:val="bottom"/>
          </w:tcPr>
          <w:p w14:paraId="2A2254E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right w:val="single" w:sz="8" w:space="0" w:color="auto"/>
            </w:tcBorders>
            <w:shd w:val="clear" w:color="auto" w:fill="auto"/>
            <w:vAlign w:val="bottom"/>
          </w:tcPr>
          <w:p w14:paraId="02212CD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4DC30488"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4D91C4F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right w:val="single" w:sz="8" w:space="0" w:color="auto"/>
            </w:tcBorders>
            <w:shd w:val="clear" w:color="auto" w:fill="auto"/>
            <w:vAlign w:val="bottom"/>
          </w:tcPr>
          <w:p w14:paraId="6C3E870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35D014E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0ABFB738"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77E4A12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2FC2D30C"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23E7DEF3" w14:textId="77777777" w:rsidR="00BF2F7F" w:rsidRDefault="00BF2F7F" w:rsidP="00C639FE">
            <w:pPr>
              <w:spacing w:after="0" w:line="0" w:lineRule="atLeas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5.</w:t>
            </w:r>
          </w:p>
        </w:tc>
        <w:tc>
          <w:tcPr>
            <w:tcW w:w="2840" w:type="dxa"/>
            <w:gridSpan w:val="2"/>
            <w:tcBorders>
              <w:bottom w:val="single" w:sz="8" w:space="0" w:color="auto"/>
            </w:tcBorders>
            <w:shd w:val="clear" w:color="auto" w:fill="auto"/>
            <w:vAlign w:val="bottom"/>
          </w:tcPr>
          <w:p w14:paraId="1160E04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right w:val="single" w:sz="8" w:space="0" w:color="auto"/>
            </w:tcBorders>
            <w:shd w:val="clear" w:color="auto" w:fill="auto"/>
            <w:vAlign w:val="bottom"/>
          </w:tcPr>
          <w:p w14:paraId="4C89C383"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right w:val="single" w:sz="8" w:space="0" w:color="auto"/>
            </w:tcBorders>
            <w:shd w:val="clear" w:color="auto" w:fill="auto"/>
            <w:vAlign w:val="bottom"/>
          </w:tcPr>
          <w:p w14:paraId="5C1E54C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12A633A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0D174DDB"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right w:val="single" w:sz="8" w:space="0" w:color="auto"/>
            </w:tcBorders>
            <w:shd w:val="clear" w:color="auto" w:fill="auto"/>
            <w:vAlign w:val="bottom"/>
          </w:tcPr>
          <w:p w14:paraId="52127E09"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2A79F0F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231D26F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306BB9C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12360BB2"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60273F56" w14:textId="77777777" w:rsidR="00BF2F7F" w:rsidRDefault="00BF2F7F" w:rsidP="00C639FE">
            <w:pPr>
              <w:spacing w:after="0" w:line="0" w:lineRule="atLeas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lastRenderedPageBreak/>
              <w:t xml:space="preserve">6. </w:t>
            </w:r>
          </w:p>
        </w:tc>
        <w:tc>
          <w:tcPr>
            <w:tcW w:w="2840" w:type="dxa"/>
            <w:gridSpan w:val="2"/>
            <w:tcBorders>
              <w:bottom w:val="single" w:sz="8" w:space="0" w:color="auto"/>
            </w:tcBorders>
            <w:shd w:val="clear" w:color="auto" w:fill="auto"/>
            <w:vAlign w:val="bottom"/>
          </w:tcPr>
          <w:p w14:paraId="5CB5A71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right w:val="single" w:sz="8" w:space="0" w:color="auto"/>
            </w:tcBorders>
            <w:shd w:val="clear" w:color="auto" w:fill="auto"/>
            <w:vAlign w:val="bottom"/>
          </w:tcPr>
          <w:p w14:paraId="3FD94B2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right w:val="single" w:sz="8" w:space="0" w:color="auto"/>
            </w:tcBorders>
            <w:shd w:val="clear" w:color="auto" w:fill="auto"/>
            <w:vAlign w:val="bottom"/>
          </w:tcPr>
          <w:p w14:paraId="0E24A01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2E1E3712"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5833878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right w:val="single" w:sz="8" w:space="0" w:color="auto"/>
            </w:tcBorders>
            <w:shd w:val="clear" w:color="auto" w:fill="auto"/>
            <w:vAlign w:val="bottom"/>
          </w:tcPr>
          <w:p w14:paraId="4BE325A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642848D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787E48E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1FBF8AA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111175EE" w14:textId="77777777" w:rsidTr="00C639FE">
        <w:trPr>
          <w:trHeight w:val="249"/>
        </w:trPr>
        <w:tc>
          <w:tcPr>
            <w:tcW w:w="700" w:type="dxa"/>
            <w:tcBorders>
              <w:left w:val="single" w:sz="8" w:space="0" w:color="auto"/>
              <w:bottom w:val="single" w:sz="8" w:space="0" w:color="auto"/>
            </w:tcBorders>
            <w:shd w:val="clear" w:color="auto" w:fill="auto"/>
            <w:vAlign w:val="bottom"/>
          </w:tcPr>
          <w:p w14:paraId="3E6B70E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60" w:type="dxa"/>
            <w:tcBorders>
              <w:bottom w:val="single" w:sz="8" w:space="0" w:color="auto"/>
            </w:tcBorders>
            <w:shd w:val="clear" w:color="auto" w:fill="auto"/>
            <w:vAlign w:val="bottom"/>
          </w:tcPr>
          <w:p w14:paraId="3AD6FB1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646BDC3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18EC775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42ABD98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55C56A29"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1186775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100" w:type="dxa"/>
            <w:gridSpan w:val="3"/>
            <w:tcBorders>
              <w:bottom w:val="single" w:sz="8" w:space="0" w:color="auto"/>
              <w:right w:val="single" w:sz="8" w:space="0" w:color="auto"/>
            </w:tcBorders>
            <w:shd w:val="clear" w:color="auto" w:fill="auto"/>
            <w:vAlign w:val="bottom"/>
          </w:tcPr>
          <w:p w14:paraId="6E9E2E22" w14:textId="77777777" w:rsidR="00BF2F7F" w:rsidRPr="00667C1B" w:rsidRDefault="00BF2F7F" w:rsidP="00C639FE">
            <w:pPr>
              <w:spacing w:after="0" w:line="246" w:lineRule="exact"/>
              <w:ind w:right="30"/>
              <w:jc w:val="both"/>
              <w:rPr>
                <w:rFonts w:ascii="Times New Roman" w:eastAsia="Times New Roman" w:hAnsi="Times New Roman" w:cs="Times New Roman"/>
                <w:w w:val="99"/>
                <w:sz w:val="24"/>
                <w:szCs w:val="24"/>
                <w:lang w:val="lt-LT"/>
              </w:rPr>
            </w:pPr>
            <w:r w:rsidRPr="00667C1B">
              <w:rPr>
                <w:rFonts w:ascii="Times New Roman" w:eastAsia="Times New Roman" w:hAnsi="Times New Roman" w:cs="Times New Roman"/>
                <w:w w:val="99"/>
                <w:sz w:val="24"/>
                <w:szCs w:val="24"/>
                <w:lang w:val="lt-LT"/>
              </w:rPr>
              <w:t>Iš viso suma be PVM:</w:t>
            </w:r>
          </w:p>
        </w:tc>
        <w:tc>
          <w:tcPr>
            <w:tcW w:w="1980" w:type="dxa"/>
            <w:tcBorders>
              <w:bottom w:val="single" w:sz="8" w:space="0" w:color="auto"/>
              <w:right w:val="single" w:sz="8" w:space="0" w:color="auto"/>
            </w:tcBorders>
            <w:shd w:val="clear" w:color="auto" w:fill="auto"/>
            <w:vAlign w:val="bottom"/>
          </w:tcPr>
          <w:p w14:paraId="455CB82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01CB147E" w14:textId="77777777" w:rsidTr="00C639FE">
        <w:trPr>
          <w:trHeight w:val="249"/>
        </w:trPr>
        <w:tc>
          <w:tcPr>
            <w:tcW w:w="700" w:type="dxa"/>
            <w:tcBorders>
              <w:left w:val="single" w:sz="8" w:space="0" w:color="auto"/>
              <w:bottom w:val="single" w:sz="8" w:space="0" w:color="auto"/>
            </w:tcBorders>
            <w:shd w:val="clear" w:color="auto" w:fill="auto"/>
            <w:vAlign w:val="bottom"/>
          </w:tcPr>
          <w:p w14:paraId="65E5E30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60" w:type="dxa"/>
            <w:tcBorders>
              <w:bottom w:val="single" w:sz="8" w:space="0" w:color="auto"/>
            </w:tcBorders>
            <w:shd w:val="clear" w:color="auto" w:fill="auto"/>
            <w:vAlign w:val="bottom"/>
          </w:tcPr>
          <w:p w14:paraId="3F4487B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4318874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1F0B517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104025E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07FBF90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688E162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tcBorders>
            <w:shd w:val="clear" w:color="auto" w:fill="auto"/>
            <w:vAlign w:val="bottom"/>
          </w:tcPr>
          <w:p w14:paraId="2DF5ADD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451BD83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58439E02" w14:textId="77777777" w:rsidR="00BF2F7F" w:rsidRPr="00667C1B" w:rsidRDefault="00BF2F7F" w:rsidP="00C639FE">
            <w:pPr>
              <w:spacing w:after="0" w:line="245" w:lineRule="exact"/>
              <w:ind w:right="3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PVM suma:</w:t>
            </w:r>
          </w:p>
        </w:tc>
        <w:tc>
          <w:tcPr>
            <w:tcW w:w="1980" w:type="dxa"/>
            <w:tcBorders>
              <w:bottom w:val="single" w:sz="8" w:space="0" w:color="auto"/>
              <w:right w:val="single" w:sz="8" w:space="0" w:color="auto"/>
            </w:tcBorders>
            <w:shd w:val="clear" w:color="auto" w:fill="auto"/>
            <w:vAlign w:val="bottom"/>
          </w:tcPr>
          <w:p w14:paraId="3511AA9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5D58D6EC" w14:textId="77777777" w:rsidTr="00C639FE">
        <w:trPr>
          <w:trHeight w:val="249"/>
        </w:trPr>
        <w:tc>
          <w:tcPr>
            <w:tcW w:w="700" w:type="dxa"/>
            <w:tcBorders>
              <w:left w:val="single" w:sz="8" w:space="0" w:color="auto"/>
              <w:bottom w:val="single" w:sz="8" w:space="0" w:color="auto"/>
            </w:tcBorders>
            <w:shd w:val="clear" w:color="auto" w:fill="auto"/>
            <w:vAlign w:val="bottom"/>
          </w:tcPr>
          <w:p w14:paraId="66DDD5E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60" w:type="dxa"/>
            <w:tcBorders>
              <w:bottom w:val="single" w:sz="8" w:space="0" w:color="auto"/>
            </w:tcBorders>
            <w:shd w:val="clear" w:color="auto" w:fill="auto"/>
            <w:vAlign w:val="bottom"/>
          </w:tcPr>
          <w:p w14:paraId="6762E3B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57C7DA0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2904D90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3A068CC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285380B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267DBED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100" w:type="dxa"/>
            <w:gridSpan w:val="3"/>
            <w:tcBorders>
              <w:bottom w:val="single" w:sz="8" w:space="0" w:color="auto"/>
              <w:right w:val="single" w:sz="8" w:space="0" w:color="auto"/>
            </w:tcBorders>
            <w:shd w:val="clear" w:color="auto" w:fill="auto"/>
            <w:vAlign w:val="bottom"/>
          </w:tcPr>
          <w:p w14:paraId="410E9665" w14:textId="77777777" w:rsidR="00BF2F7F" w:rsidRPr="00667C1B" w:rsidRDefault="00BF2F7F" w:rsidP="00C639FE">
            <w:pPr>
              <w:spacing w:after="0" w:line="245" w:lineRule="exact"/>
              <w:ind w:right="30"/>
              <w:jc w:val="both"/>
              <w:rPr>
                <w:rFonts w:ascii="Times New Roman" w:eastAsia="Times New Roman" w:hAnsi="Times New Roman" w:cs="Times New Roman"/>
                <w:w w:val="99"/>
                <w:sz w:val="24"/>
                <w:szCs w:val="24"/>
                <w:lang w:val="lt-LT"/>
              </w:rPr>
            </w:pPr>
            <w:r w:rsidRPr="00667C1B">
              <w:rPr>
                <w:rFonts w:ascii="Times New Roman" w:eastAsia="Times New Roman" w:hAnsi="Times New Roman" w:cs="Times New Roman"/>
                <w:w w:val="99"/>
                <w:sz w:val="24"/>
                <w:szCs w:val="24"/>
                <w:lang w:val="lt-LT"/>
              </w:rPr>
              <w:t>Iš viso suma su PVM:</w:t>
            </w:r>
          </w:p>
        </w:tc>
        <w:tc>
          <w:tcPr>
            <w:tcW w:w="1980" w:type="dxa"/>
            <w:tcBorders>
              <w:bottom w:val="single" w:sz="8" w:space="0" w:color="auto"/>
              <w:right w:val="single" w:sz="8" w:space="0" w:color="auto"/>
            </w:tcBorders>
            <w:shd w:val="clear" w:color="auto" w:fill="auto"/>
            <w:vAlign w:val="bottom"/>
          </w:tcPr>
          <w:p w14:paraId="67AC703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bl>
    <w:p w14:paraId="343A14BF"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333AA447"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Siūlomos prekės visiškai atitinka pirkimo dokumentuose nurodytus reikalavimus, jos yra naujos ir nenaudotos. Siūlomų prekių savybės yra tokios:</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2827"/>
        <w:gridCol w:w="4678"/>
        <w:gridCol w:w="1843"/>
      </w:tblGrid>
      <w:tr w:rsidR="00BF2F7F" w:rsidRPr="00885FB7" w14:paraId="181AB3DC" w14:textId="77777777" w:rsidTr="00C639FE">
        <w:tc>
          <w:tcPr>
            <w:tcW w:w="570" w:type="dxa"/>
          </w:tcPr>
          <w:p w14:paraId="6BBCF6CE" w14:textId="77777777" w:rsidR="00BF2F7F" w:rsidRPr="00885FB7" w:rsidRDefault="00BF2F7F" w:rsidP="00C639FE">
            <w:pPr>
              <w:tabs>
                <w:tab w:val="left" w:pos="540"/>
              </w:tabs>
              <w:jc w:val="both"/>
              <w:rPr>
                <w:rFonts w:ascii="Times New Roman" w:eastAsia="Times New Roman" w:hAnsi="Times New Roman" w:cs="Times New Roman"/>
                <w:b/>
                <w:sz w:val="24"/>
                <w:szCs w:val="24"/>
                <w:lang w:val="lt-LT"/>
              </w:rPr>
            </w:pPr>
            <w:r w:rsidRPr="00885FB7">
              <w:rPr>
                <w:rFonts w:ascii="Times New Roman" w:eastAsia="Times New Roman" w:hAnsi="Times New Roman" w:cs="Times New Roman"/>
                <w:b/>
                <w:sz w:val="24"/>
                <w:szCs w:val="24"/>
                <w:lang w:val="lt-LT"/>
              </w:rPr>
              <w:t>Eil. Nr.</w:t>
            </w:r>
          </w:p>
        </w:tc>
        <w:tc>
          <w:tcPr>
            <w:tcW w:w="2827" w:type="dxa"/>
          </w:tcPr>
          <w:p w14:paraId="4B5533D2" w14:textId="77777777" w:rsidR="00BF2F7F" w:rsidRPr="00885FB7" w:rsidRDefault="00BF2F7F" w:rsidP="00C639FE">
            <w:pPr>
              <w:tabs>
                <w:tab w:val="left" w:pos="540"/>
              </w:tabs>
              <w:jc w:val="both"/>
              <w:rPr>
                <w:rFonts w:ascii="Times New Roman" w:eastAsia="Times New Roman" w:hAnsi="Times New Roman" w:cs="Times New Roman"/>
                <w:b/>
                <w:sz w:val="24"/>
                <w:szCs w:val="24"/>
                <w:lang w:val="lt-LT"/>
              </w:rPr>
            </w:pPr>
            <w:r w:rsidRPr="00885FB7">
              <w:rPr>
                <w:rFonts w:ascii="Times New Roman" w:eastAsia="Times New Roman" w:hAnsi="Times New Roman" w:cs="Times New Roman"/>
                <w:b/>
                <w:sz w:val="24"/>
                <w:szCs w:val="24"/>
                <w:lang w:val="lt-LT"/>
              </w:rPr>
              <w:t>Techniniai rodikliai</w:t>
            </w:r>
          </w:p>
        </w:tc>
        <w:tc>
          <w:tcPr>
            <w:tcW w:w="4678" w:type="dxa"/>
          </w:tcPr>
          <w:p w14:paraId="1EB1EA37" w14:textId="77777777" w:rsidR="00BF2F7F" w:rsidRPr="00885FB7" w:rsidRDefault="00BF2F7F" w:rsidP="00C639FE">
            <w:pPr>
              <w:tabs>
                <w:tab w:val="left" w:pos="540"/>
              </w:tabs>
              <w:jc w:val="both"/>
              <w:rPr>
                <w:rFonts w:ascii="Times New Roman" w:eastAsia="Times New Roman" w:hAnsi="Times New Roman" w:cs="Times New Roman"/>
                <w:b/>
                <w:sz w:val="24"/>
                <w:szCs w:val="24"/>
                <w:lang w:val="lt-LT"/>
              </w:rPr>
            </w:pPr>
            <w:r w:rsidRPr="00885FB7">
              <w:rPr>
                <w:rFonts w:ascii="Times New Roman" w:eastAsia="Times New Roman" w:hAnsi="Times New Roman" w:cs="Times New Roman"/>
                <w:b/>
                <w:sz w:val="24"/>
                <w:szCs w:val="24"/>
                <w:lang w:val="lt-LT"/>
              </w:rPr>
              <w:t xml:space="preserve">Prašomos rodiklių reikšmės </w:t>
            </w:r>
          </w:p>
        </w:tc>
        <w:tc>
          <w:tcPr>
            <w:tcW w:w="1843" w:type="dxa"/>
          </w:tcPr>
          <w:p w14:paraId="2A72FB2D" w14:textId="77777777" w:rsidR="00BF2F7F" w:rsidRPr="00885FB7" w:rsidRDefault="00BF2F7F" w:rsidP="00C639FE">
            <w:pPr>
              <w:tabs>
                <w:tab w:val="left" w:pos="540"/>
              </w:tabs>
              <w:jc w:val="both"/>
              <w:rPr>
                <w:rFonts w:ascii="Times New Roman" w:eastAsia="Times New Roman" w:hAnsi="Times New Roman" w:cs="Times New Roman"/>
                <w:b/>
                <w:sz w:val="24"/>
                <w:szCs w:val="24"/>
                <w:lang w:val="lt-LT"/>
              </w:rPr>
            </w:pPr>
            <w:r w:rsidRPr="00885FB7">
              <w:rPr>
                <w:rFonts w:ascii="Times New Roman" w:eastAsia="Times New Roman" w:hAnsi="Times New Roman" w:cs="Times New Roman"/>
                <w:b/>
                <w:sz w:val="24"/>
                <w:szCs w:val="24"/>
                <w:lang w:val="lt-LT"/>
              </w:rPr>
              <w:t>Siūlomos rodiklių reikšmės</w:t>
            </w:r>
          </w:p>
        </w:tc>
      </w:tr>
      <w:tr w:rsidR="00BF2F7F" w:rsidRPr="00885FB7" w14:paraId="53F7CB39" w14:textId="77777777" w:rsidTr="00C639FE">
        <w:trPr>
          <w:trHeight w:val="276"/>
        </w:trPr>
        <w:tc>
          <w:tcPr>
            <w:tcW w:w="570" w:type="dxa"/>
            <w:vMerge w:val="restart"/>
          </w:tcPr>
          <w:p w14:paraId="5372AF79" w14:textId="77777777" w:rsidR="00BF2F7F" w:rsidRPr="00885FB7" w:rsidRDefault="00BF2F7F" w:rsidP="00BF2F7F">
            <w:pPr>
              <w:numPr>
                <w:ilvl w:val="0"/>
                <w:numId w:val="1"/>
              </w:numPr>
              <w:pBdr>
                <w:top w:val="nil"/>
                <w:left w:val="nil"/>
                <w:bottom w:val="nil"/>
                <w:right w:val="nil"/>
                <w:between w:val="nil"/>
              </w:pBdr>
              <w:tabs>
                <w:tab w:val="left" w:pos="540"/>
              </w:tabs>
              <w:spacing w:after="0" w:line="240" w:lineRule="auto"/>
              <w:jc w:val="both"/>
              <w:rPr>
                <w:rFonts w:ascii="Times New Roman" w:eastAsia="Times New Roman" w:hAnsi="Times New Roman" w:cs="Times New Roman"/>
                <w:color w:val="000000"/>
                <w:sz w:val="24"/>
                <w:szCs w:val="24"/>
                <w:lang w:val="lt-LT"/>
              </w:rPr>
            </w:pPr>
          </w:p>
        </w:tc>
        <w:tc>
          <w:tcPr>
            <w:tcW w:w="9348" w:type="dxa"/>
            <w:gridSpan w:val="3"/>
          </w:tcPr>
          <w:p w14:paraId="71C2A9C4" w14:textId="77777777" w:rsidR="00BF2F7F" w:rsidRPr="00885FB7" w:rsidRDefault="00BF2F7F" w:rsidP="00C639FE">
            <w:pP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1 dalis </w:t>
            </w:r>
            <w:proofErr w:type="spellStart"/>
            <w:r w:rsidRPr="00885FB7">
              <w:rPr>
                <w:rFonts w:ascii="Times New Roman" w:eastAsia="Times New Roman" w:hAnsi="Times New Roman" w:cs="Times New Roman"/>
                <w:b/>
                <w:sz w:val="24"/>
                <w:szCs w:val="24"/>
                <w:lang w:val="lt-LT"/>
              </w:rPr>
              <w:t>Žematemperatūrinės</w:t>
            </w:r>
            <w:proofErr w:type="spellEnd"/>
            <w:r w:rsidRPr="00885FB7">
              <w:rPr>
                <w:rFonts w:ascii="Times New Roman" w:eastAsia="Times New Roman" w:hAnsi="Times New Roman" w:cs="Times New Roman"/>
                <w:b/>
                <w:sz w:val="24"/>
                <w:szCs w:val="24"/>
                <w:lang w:val="lt-LT"/>
              </w:rPr>
              <w:t xml:space="preserve"> </w:t>
            </w:r>
            <w:proofErr w:type="spellStart"/>
            <w:r w:rsidRPr="00885FB7">
              <w:rPr>
                <w:rFonts w:ascii="Times New Roman" w:eastAsia="Times New Roman" w:hAnsi="Times New Roman" w:cs="Times New Roman"/>
                <w:b/>
                <w:sz w:val="24"/>
                <w:szCs w:val="24"/>
                <w:lang w:val="lt-LT"/>
              </w:rPr>
              <w:t>etanolinės</w:t>
            </w:r>
            <w:proofErr w:type="spellEnd"/>
            <w:r w:rsidRPr="00885FB7">
              <w:rPr>
                <w:rFonts w:ascii="Times New Roman" w:eastAsia="Times New Roman" w:hAnsi="Times New Roman" w:cs="Times New Roman"/>
                <w:b/>
                <w:sz w:val="24"/>
                <w:szCs w:val="24"/>
                <w:lang w:val="lt-LT"/>
              </w:rPr>
              <w:t xml:space="preserve"> ekstrakcijos sistema</w:t>
            </w:r>
          </w:p>
        </w:tc>
      </w:tr>
      <w:tr w:rsidR="00BF2F7F" w:rsidRPr="00885FB7" w14:paraId="7082EAA5" w14:textId="77777777" w:rsidTr="00C639FE">
        <w:trPr>
          <w:trHeight w:val="276"/>
        </w:trPr>
        <w:tc>
          <w:tcPr>
            <w:tcW w:w="570" w:type="dxa"/>
            <w:vMerge/>
          </w:tcPr>
          <w:p w14:paraId="643C2FD5"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7403EE5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Ekstrakcijos talpos</w:t>
            </w:r>
          </w:p>
        </w:tc>
        <w:tc>
          <w:tcPr>
            <w:tcW w:w="4678" w:type="dxa"/>
            <w:tcBorders>
              <w:bottom w:val="single" w:sz="4" w:space="0" w:color="auto"/>
            </w:tcBorders>
          </w:tcPr>
          <w:p w14:paraId="55DAA7DD" w14:textId="77777777" w:rsidR="00BF2F7F" w:rsidRPr="00885FB7" w:rsidRDefault="00BF2F7F" w:rsidP="00C639FE">
            <w:pPr>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Ne mažiau kaip d</w:t>
            </w:r>
            <w:r w:rsidRPr="00885FB7">
              <w:rPr>
                <w:rFonts w:ascii="Times New Roman" w:eastAsia="Times New Roman" w:hAnsi="Times New Roman" w:cs="Times New Roman"/>
                <w:sz w:val="24"/>
                <w:szCs w:val="24"/>
                <w:lang w:val="lt-LT"/>
              </w:rPr>
              <w:t xml:space="preserve">vi ne mažesnės nei 1000 litrų talpos, su šildymo-šaldymo šilumokaičiu ir termoizoliacija, kad būtų galima palaikyti norimą </w:t>
            </w:r>
            <w:proofErr w:type="spellStart"/>
            <w:r w:rsidRPr="00885FB7">
              <w:rPr>
                <w:rFonts w:ascii="Times New Roman" w:eastAsia="Times New Roman" w:hAnsi="Times New Roman" w:cs="Times New Roman"/>
                <w:sz w:val="24"/>
                <w:szCs w:val="24"/>
                <w:lang w:val="lt-LT"/>
              </w:rPr>
              <w:t>ekstragavimo</w:t>
            </w:r>
            <w:proofErr w:type="spellEnd"/>
            <w:r w:rsidRPr="00885FB7">
              <w:rPr>
                <w:rFonts w:ascii="Times New Roman" w:eastAsia="Times New Roman" w:hAnsi="Times New Roman" w:cs="Times New Roman"/>
                <w:sz w:val="24"/>
                <w:szCs w:val="24"/>
                <w:lang w:val="lt-LT"/>
              </w:rPr>
              <w:t xml:space="preserve"> temperatūrą </w:t>
            </w:r>
            <w:r>
              <w:rPr>
                <w:rFonts w:ascii="Times New Roman" w:eastAsia="Times New Roman" w:hAnsi="Times New Roman" w:cs="Times New Roman"/>
                <w:sz w:val="24"/>
                <w:szCs w:val="24"/>
                <w:lang w:val="lt-LT"/>
              </w:rPr>
              <w:t xml:space="preserve">ne siauresniame intervale nei </w:t>
            </w:r>
            <w:r w:rsidRPr="00885FB7">
              <w:rPr>
                <w:rFonts w:ascii="Times New Roman" w:eastAsia="Times New Roman" w:hAnsi="Times New Roman" w:cs="Times New Roman"/>
                <w:sz w:val="24"/>
                <w:szCs w:val="24"/>
                <w:lang w:val="lt-LT"/>
              </w:rPr>
              <w:t>nuo 0 iki 30 laipsniu Celsijaus.</w:t>
            </w:r>
          </w:p>
          <w:p w14:paraId="4066AEA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Talpose turi būti numatyta apatinio ir viršutinio lygio kontrolė, bei daviklis nustatytos temperatūros palaikymui.</w:t>
            </w:r>
          </w:p>
          <w:p w14:paraId="3E47806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Visos ekstrakcijoje dalyvaujančios talpos turi turėti bendrą alsavimo sistemą, kad išvengti garų nuotėkio į patalpas.</w:t>
            </w:r>
          </w:p>
          <w:p w14:paraId="5814F429"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w:t>
            </w:r>
            <w:r>
              <w:rPr>
                <w:rFonts w:ascii="Times New Roman" w:eastAsia="Times New Roman" w:hAnsi="Times New Roman" w:cs="Times New Roman"/>
                <w:sz w:val="24"/>
                <w:szCs w:val="24"/>
                <w:lang w:val="lt-LT"/>
              </w:rPr>
              <w:t>16</w:t>
            </w:r>
            <w:r w:rsidRPr="00885FB7">
              <w:rPr>
                <w:rFonts w:ascii="Times New Roman" w:eastAsia="Times New Roman" w:hAnsi="Times New Roman" w:cs="Times New Roman"/>
                <w:sz w:val="24"/>
                <w:szCs w:val="24"/>
                <w:lang w:val="lt-LT"/>
              </w:rPr>
              <w:t xml:space="preserve"> klasės nerūdijančio plieno.</w:t>
            </w:r>
          </w:p>
        </w:tc>
        <w:tc>
          <w:tcPr>
            <w:tcW w:w="1843" w:type="dxa"/>
            <w:tcBorders>
              <w:bottom w:val="single" w:sz="4" w:space="0" w:color="auto"/>
            </w:tcBorders>
          </w:tcPr>
          <w:p w14:paraId="36E7AA74"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0BC331D7" w14:textId="77777777" w:rsidTr="00C639FE">
        <w:trPr>
          <w:trHeight w:val="276"/>
        </w:trPr>
        <w:tc>
          <w:tcPr>
            <w:tcW w:w="570" w:type="dxa"/>
            <w:vMerge/>
          </w:tcPr>
          <w:p w14:paraId="6970B938"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247E8E29"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Granulių bunkeris</w:t>
            </w:r>
          </w:p>
        </w:tc>
        <w:tc>
          <w:tcPr>
            <w:tcW w:w="4678" w:type="dxa"/>
            <w:tcBorders>
              <w:top w:val="single" w:sz="4" w:space="0" w:color="auto"/>
              <w:bottom w:val="single" w:sz="4" w:space="0" w:color="auto"/>
            </w:tcBorders>
          </w:tcPr>
          <w:p w14:paraId="26207531"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Granulių bunkeris </w:t>
            </w:r>
            <w:r>
              <w:rPr>
                <w:rFonts w:ascii="Times New Roman" w:eastAsia="Times New Roman" w:hAnsi="Times New Roman" w:cs="Times New Roman"/>
                <w:sz w:val="24"/>
                <w:szCs w:val="24"/>
                <w:lang w:val="lt-LT"/>
              </w:rPr>
              <w:t xml:space="preserve">ne mažiau kaip </w:t>
            </w:r>
            <w:r w:rsidRPr="00885FB7">
              <w:rPr>
                <w:rFonts w:ascii="Times New Roman" w:eastAsia="Times New Roman" w:hAnsi="Times New Roman" w:cs="Times New Roman"/>
                <w:sz w:val="24"/>
                <w:szCs w:val="24"/>
                <w:lang w:val="lt-LT"/>
              </w:rPr>
              <w:t>1000 litrų</w:t>
            </w:r>
            <w:r>
              <w:rPr>
                <w:rFonts w:ascii="Times New Roman" w:eastAsia="Times New Roman" w:hAnsi="Times New Roman" w:cs="Times New Roman"/>
                <w:sz w:val="24"/>
                <w:szCs w:val="24"/>
                <w:lang w:val="lt-LT"/>
              </w:rPr>
              <w:t xml:space="preserve"> talpos,</w:t>
            </w:r>
            <w:r w:rsidRPr="00885FB7">
              <w:rPr>
                <w:rFonts w:ascii="Times New Roman" w:eastAsia="Times New Roman" w:hAnsi="Times New Roman" w:cs="Times New Roman"/>
                <w:sz w:val="24"/>
                <w:szCs w:val="24"/>
                <w:lang w:val="lt-LT"/>
              </w:rPr>
              <w:t xml:space="preserve"> skirtas ekstraktorių užpildymui.</w:t>
            </w:r>
          </w:p>
          <w:p w14:paraId="463C986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pneumatine</w:t>
            </w:r>
            <w:r>
              <w:rPr>
                <w:rFonts w:ascii="Times New Roman" w:eastAsia="Times New Roman" w:hAnsi="Times New Roman" w:cs="Times New Roman"/>
                <w:sz w:val="24"/>
                <w:szCs w:val="24"/>
                <w:lang w:val="lt-LT"/>
              </w:rPr>
              <w:t xml:space="preserve"> arba lygiaverte</w:t>
            </w:r>
            <w:r w:rsidRPr="00885FB7">
              <w:rPr>
                <w:rFonts w:ascii="Times New Roman" w:eastAsia="Times New Roman" w:hAnsi="Times New Roman" w:cs="Times New Roman"/>
                <w:sz w:val="24"/>
                <w:szCs w:val="24"/>
                <w:lang w:val="lt-LT"/>
              </w:rPr>
              <w:t xml:space="preserve"> užpildymo sklende.</w:t>
            </w:r>
          </w:p>
          <w:p w14:paraId="1DAFFC84"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granulėmis kontaktuojantys paviršiai pagaminti ne iš blogesnio nei 304 klasės nerūdijančio plieno.</w:t>
            </w:r>
          </w:p>
        </w:tc>
        <w:tc>
          <w:tcPr>
            <w:tcW w:w="1843" w:type="dxa"/>
            <w:tcBorders>
              <w:top w:val="single" w:sz="4" w:space="0" w:color="auto"/>
              <w:bottom w:val="single" w:sz="4" w:space="0" w:color="auto"/>
            </w:tcBorders>
          </w:tcPr>
          <w:p w14:paraId="03771DE9"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78F35052" w14:textId="77777777" w:rsidTr="00C639FE">
        <w:trPr>
          <w:trHeight w:val="276"/>
        </w:trPr>
        <w:tc>
          <w:tcPr>
            <w:tcW w:w="570" w:type="dxa"/>
            <w:vMerge/>
          </w:tcPr>
          <w:p w14:paraId="5A5BAF70"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A664D95"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Siurblinė</w:t>
            </w:r>
          </w:p>
        </w:tc>
        <w:tc>
          <w:tcPr>
            <w:tcW w:w="4678" w:type="dxa"/>
            <w:tcBorders>
              <w:top w:val="single" w:sz="4" w:space="0" w:color="auto"/>
              <w:bottom w:val="single" w:sz="4" w:space="0" w:color="auto"/>
            </w:tcBorders>
          </w:tcPr>
          <w:p w14:paraId="11BB0434"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Siurblių stotelė skirta ekstraktorių užpildymui tirpikliu, tirpalo išpumpavimui, </w:t>
            </w:r>
            <w:proofErr w:type="spellStart"/>
            <w:r w:rsidRPr="00885FB7">
              <w:rPr>
                <w:rFonts w:ascii="Times New Roman" w:eastAsia="Times New Roman" w:hAnsi="Times New Roman" w:cs="Times New Roman"/>
                <w:sz w:val="24"/>
                <w:szCs w:val="24"/>
                <w:lang w:val="lt-LT"/>
              </w:rPr>
              <w:t>recirkuliacijai</w:t>
            </w:r>
            <w:proofErr w:type="spellEnd"/>
            <w:r w:rsidRPr="00885FB7">
              <w:rPr>
                <w:rFonts w:ascii="Times New Roman" w:eastAsia="Times New Roman" w:hAnsi="Times New Roman" w:cs="Times New Roman"/>
                <w:sz w:val="24"/>
                <w:szCs w:val="24"/>
                <w:lang w:val="lt-LT"/>
              </w:rPr>
              <w:t xml:space="preserve"> ir nustatytos </w:t>
            </w:r>
            <w:proofErr w:type="spellStart"/>
            <w:r w:rsidRPr="00885FB7">
              <w:rPr>
                <w:rFonts w:ascii="Times New Roman" w:eastAsia="Times New Roman" w:hAnsi="Times New Roman" w:cs="Times New Roman"/>
                <w:sz w:val="24"/>
                <w:szCs w:val="24"/>
                <w:lang w:val="lt-LT"/>
              </w:rPr>
              <w:t>ekstragavimo</w:t>
            </w:r>
            <w:proofErr w:type="spellEnd"/>
            <w:r w:rsidRPr="00885FB7">
              <w:rPr>
                <w:rFonts w:ascii="Times New Roman" w:eastAsia="Times New Roman" w:hAnsi="Times New Roman" w:cs="Times New Roman"/>
                <w:sz w:val="24"/>
                <w:szCs w:val="24"/>
                <w:lang w:val="lt-LT"/>
              </w:rPr>
              <w:t xml:space="preserve"> temperatūros palaikymui proceso metu.</w:t>
            </w:r>
          </w:p>
        </w:tc>
        <w:tc>
          <w:tcPr>
            <w:tcW w:w="1843" w:type="dxa"/>
            <w:tcBorders>
              <w:top w:val="single" w:sz="4" w:space="0" w:color="auto"/>
              <w:bottom w:val="single" w:sz="4" w:space="0" w:color="auto"/>
            </w:tcBorders>
          </w:tcPr>
          <w:p w14:paraId="4E9D05C6"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6F425729" w14:textId="77777777" w:rsidTr="00C639FE">
        <w:trPr>
          <w:trHeight w:val="276"/>
        </w:trPr>
        <w:tc>
          <w:tcPr>
            <w:tcW w:w="570" w:type="dxa"/>
            <w:vMerge/>
          </w:tcPr>
          <w:p w14:paraId="295D605D"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E468BF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Šaldymo įranga ekstrakcijai ir distiliacijai</w:t>
            </w:r>
          </w:p>
        </w:tc>
        <w:tc>
          <w:tcPr>
            <w:tcW w:w="4678" w:type="dxa"/>
            <w:tcBorders>
              <w:top w:val="single" w:sz="4" w:space="0" w:color="auto"/>
              <w:bottom w:val="single" w:sz="4" w:space="0" w:color="auto"/>
            </w:tcBorders>
          </w:tcPr>
          <w:p w14:paraId="7373E40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Oru aušinama šaldymo mašina su galimybe panaudoti šaltį iš aplinkos kai lauko oro temperatūra žemesnė nei 0 laipsnių.</w:t>
            </w:r>
          </w:p>
          <w:p w14:paraId="3FFF0EF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Šaldymo galingumas </w:t>
            </w:r>
            <w:r>
              <w:rPr>
                <w:rFonts w:ascii="Times New Roman" w:eastAsia="Times New Roman" w:hAnsi="Times New Roman" w:cs="Times New Roman"/>
                <w:sz w:val="24"/>
                <w:szCs w:val="24"/>
                <w:lang w:val="lt-LT"/>
              </w:rPr>
              <w:t xml:space="preserve">ne mažiau kaip </w:t>
            </w:r>
            <w:r w:rsidRPr="00885FB7">
              <w:rPr>
                <w:rFonts w:ascii="Times New Roman" w:eastAsia="Times New Roman" w:hAnsi="Times New Roman" w:cs="Times New Roman"/>
                <w:sz w:val="24"/>
                <w:szCs w:val="24"/>
                <w:lang w:val="lt-LT"/>
              </w:rPr>
              <w:t>50kW prie -10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virimo ir +45</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kondensacijos.</w:t>
            </w:r>
          </w:p>
          <w:p w14:paraId="36ED3B3F"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w:t>
            </w:r>
            <w:r>
              <w:rPr>
                <w:rFonts w:ascii="Times New Roman" w:eastAsia="Times New Roman" w:hAnsi="Times New Roman" w:cs="Times New Roman"/>
                <w:sz w:val="24"/>
                <w:szCs w:val="24"/>
                <w:lang w:val="lt-LT"/>
              </w:rPr>
              <w:t xml:space="preserve"> ne mažesnė kaip</w:t>
            </w:r>
            <w:r w:rsidRPr="00885FB7">
              <w:rPr>
                <w:rFonts w:ascii="Times New Roman" w:eastAsia="Times New Roman" w:hAnsi="Times New Roman" w:cs="Times New Roman"/>
                <w:sz w:val="24"/>
                <w:szCs w:val="24"/>
                <w:lang w:val="lt-LT"/>
              </w:rPr>
              <w:t xml:space="preserve"> 500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 akumuliacinė talpa.</w:t>
            </w:r>
          </w:p>
          <w:p w14:paraId="4606B7D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 galimybė nuotoliniu būdu stebėti ir keisti darbinius parametrus.</w:t>
            </w:r>
          </w:p>
          <w:p w14:paraId="0AC8097B"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numatytas kolektorius su</w:t>
            </w:r>
            <w:r>
              <w:rPr>
                <w:rFonts w:ascii="Times New Roman" w:eastAsia="Times New Roman" w:hAnsi="Times New Roman" w:cs="Times New Roman"/>
                <w:sz w:val="24"/>
                <w:szCs w:val="24"/>
                <w:lang w:val="lt-LT"/>
              </w:rPr>
              <w:t xml:space="preserve"> ne mažiau kaip </w:t>
            </w:r>
            <w:r w:rsidRPr="00885FB7">
              <w:rPr>
                <w:rFonts w:ascii="Times New Roman" w:eastAsia="Times New Roman" w:hAnsi="Times New Roman" w:cs="Times New Roman"/>
                <w:sz w:val="24"/>
                <w:szCs w:val="24"/>
                <w:lang w:val="lt-LT"/>
              </w:rPr>
              <w:t xml:space="preserve"> 4 cirkuliaciniais kontūrais.</w:t>
            </w:r>
          </w:p>
        </w:tc>
        <w:tc>
          <w:tcPr>
            <w:tcW w:w="1843" w:type="dxa"/>
            <w:tcBorders>
              <w:top w:val="single" w:sz="4" w:space="0" w:color="auto"/>
              <w:bottom w:val="single" w:sz="4" w:space="0" w:color="auto"/>
            </w:tcBorders>
          </w:tcPr>
          <w:p w14:paraId="37205AA6"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20F675D2" w14:textId="77777777" w:rsidTr="00C639FE">
        <w:trPr>
          <w:trHeight w:val="276"/>
        </w:trPr>
        <w:tc>
          <w:tcPr>
            <w:tcW w:w="570" w:type="dxa"/>
            <w:vMerge/>
          </w:tcPr>
          <w:p w14:paraId="5F16BD53"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669F5B1"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roofErr w:type="spellStart"/>
            <w:r w:rsidRPr="00C90BCF">
              <w:rPr>
                <w:rFonts w:ascii="Times New Roman" w:eastAsia="Times New Roman" w:hAnsi="Times New Roman" w:cs="Times New Roman"/>
                <w:sz w:val="24"/>
                <w:szCs w:val="24"/>
                <w:lang w:val="lt-LT"/>
              </w:rPr>
              <w:t>Distiliatorius</w:t>
            </w:r>
            <w:proofErr w:type="spellEnd"/>
            <w:r w:rsidRPr="00C90BCF">
              <w:rPr>
                <w:rFonts w:ascii="Times New Roman" w:eastAsia="Times New Roman" w:hAnsi="Times New Roman" w:cs="Times New Roman"/>
                <w:sz w:val="24"/>
                <w:szCs w:val="24"/>
                <w:lang w:val="lt-LT"/>
              </w:rPr>
              <w:t xml:space="preserve"> 20kW</w:t>
            </w:r>
          </w:p>
        </w:tc>
        <w:tc>
          <w:tcPr>
            <w:tcW w:w="4678" w:type="dxa"/>
            <w:tcBorders>
              <w:top w:val="single" w:sz="4" w:space="0" w:color="auto"/>
              <w:bottom w:val="single" w:sz="4" w:space="0" w:color="auto"/>
            </w:tcBorders>
          </w:tcPr>
          <w:p w14:paraId="2A03474B"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Našumas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100 l/h.</w:t>
            </w:r>
          </w:p>
          <w:p w14:paraId="5AD2C05E"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Galingumas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20kW.</w:t>
            </w:r>
          </w:p>
          <w:p w14:paraId="622AB1D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Distiliavimo temperatūros ribos </w:t>
            </w:r>
            <w:r>
              <w:rPr>
                <w:rFonts w:ascii="Times New Roman" w:eastAsia="Times New Roman" w:hAnsi="Times New Roman" w:cs="Times New Roman"/>
                <w:sz w:val="24"/>
                <w:szCs w:val="24"/>
                <w:lang w:val="lt-LT"/>
              </w:rPr>
              <w:t xml:space="preserve">ne siauresniame intervale kaip </w:t>
            </w:r>
            <w:r w:rsidRPr="00885FB7">
              <w:rPr>
                <w:rFonts w:ascii="Times New Roman" w:eastAsia="Times New Roman" w:hAnsi="Times New Roman" w:cs="Times New Roman"/>
                <w:sz w:val="24"/>
                <w:szCs w:val="24"/>
                <w:lang w:val="lt-LT"/>
              </w:rPr>
              <w:t>nuo 70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150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1AF62B5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Sistemos darbinis slėgis</w:t>
            </w:r>
            <w:r>
              <w:rPr>
                <w:rFonts w:ascii="Times New Roman" w:eastAsia="Times New Roman" w:hAnsi="Times New Roman" w:cs="Times New Roman"/>
                <w:sz w:val="24"/>
                <w:szCs w:val="24"/>
                <w:lang w:val="lt-LT"/>
              </w:rPr>
              <w:t xml:space="preserve"> ne siauresniame intervale kaip</w:t>
            </w:r>
            <w:r w:rsidRPr="00885FB7">
              <w:rPr>
                <w:rFonts w:ascii="Times New Roman" w:eastAsia="Times New Roman" w:hAnsi="Times New Roman" w:cs="Times New Roman"/>
                <w:sz w:val="24"/>
                <w:szCs w:val="24"/>
                <w:lang w:val="lt-LT"/>
              </w:rPr>
              <w:t xml:space="preserve"> nuo </w:t>
            </w:r>
            <w:r>
              <w:rPr>
                <w:rFonts w:ascii="Times New Roman" w:eastAsia="Times New Roman" w:hAnsi="Times New Roman" w:cs="Times New Roman"/>
                <w:sz w:val="24"/>
                <w:szCs w:val="24"/>
                <w:lang w:val="lt-LT"/>
              </w:rPr>
              <w:t xml:space="preserve">0,9 </w:t>
            </w:r>
            <w:r w:rsidRPr="00885FB7">
              <w:rPr>
                <w:rFonts w:ascii="Times New Roman" w:eastAsia="Times New Roman" w:hAnsi="Times New Roman" w:cs="Times New Roman"/>
                <w:sz w:val="24"/>
                <w:szCs w:val="24"/>
                <w:lang w:val="lt-LT"/>
              </w:rPr>
              <w:t xml:space="preserve">bar. </w:t>
            </w:r>
            <w:r>
              <w:rPr>
                <w:rFonts w:ascii="Times New Roman" w:eastAsia="Times New Roman" w:hAnsi="Times New Roman" w:cs="Times New Roman"/>
                <w:sz w:val="24"/>
                <w:szCs w:val="24"/>
                <w:lang w:val="lt-LT"/>
              </w:rPr>
              <w:t>i</w:t>
            </w:r>
            <w:r w:rsidRPr="00885FB7">
              <w:rPr>
                <w:rFonts w:ascii="Times New Roman" w:eastAsia="Times New Roman" w:hAnsi="Times New Roman" w:cs="Times New Roman"/>
                <w:sz w:val="24"/>
                <w:szCs w:val="24"/>
                <w:lang w:val="lt-LT"/>
              </w:rPr>
              <w:t xml:space="preserve">ki </w:t>
            </w:r>
            <w:r>
              <w:rPr>
                <w:rFonts w:ascii="Times New Roman" w:eastAsia="Times New Roman" w:hAnsi="Times New Roman" w:cs="Times New Roman"/>
                <w:sz w:val="24"/>
                <w:szCs w:val="24"/>
                <w:lang w:val="lt-LT"/>
              </w:rPr>
              <w:t xml:space="preserve">-950 </w:t>
            </w:r>
            <w:r w:rsidRPr="00885FB7">
              <w:rPr>
                <w:rFonts w:ascii="Times New Roman" w:eastAsia="Times New Roman" w:hAnsi="Times New Roman" w:cs="Times New Roman"/>
                <w:sz w:val="24"/>
                <w:szCs w:val="24"/>
                <w:lang w:val="lt-LT"/>
              </w:rPr>
              <w:t>mbar.</w:t>
            </w:r>
          </w:p>
          <w:p w14:paraId="70E9DAC8"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Turi būti galimybė atlikti produkto </w:t>
            </w:r>
            <w:proofErr w:type="spellStart"/>
            <w:r w:rsidRPr="00885FB7">
              <w:rPr>
                <w:rFonts w:ascii="Times New Roman" w:eastAsia="Times New Roman" w:hAnsi="Times New Roman" w:cs="Times New Roman"/>
                <w:sz w:val="24"/>
                <w:szCs w:val="24"/>
                <w:lang w:val="lt-LT"/>
              </w:rPr>
              <w:t>recirkuliaciją</w:t>
            </w:r>
            <w:proofErr w:type="spellEnd"/>
            <w:r w:rsidRPr="00885FB7">
              <w:rPr>
                <w:rFonts w:ascii="Times New Roman" w:eastAsia="Times New Roman" w:hAnsi="Times New Roman" w:cs="Times New Roman"/>
                <w:sz w:val="24"/>
                <w:szCs w:val="24"/>
                <w:lang w:val="lt-LT"/>
              </w:rPr>
              <w:t>.</w:t>
            </w:r>
          </w:p>
          <w:p w14:paraId="567B289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Turi būti galimybė atlikti </w:t>
            </w:r>
            <w:proofErr w:type="spellStart"/>
            <w:r w:rsidRPr="00885FB7">
              <w:rPr>
                <w:rFonts w:ascii="Times New Roman" w:eastAsia="Times New Roman" w:hAnsi="Times New Roman" w:cs="Times New Roman"/>
                <w:sz w:val="24"/>
                <w:szCs w:val="24"/>
                <w:lang w:val="lt-LT"/>
              </w:rPr>
              <w:t>dekarboksilinimą</w:t>
            </w:r>
            <w:proofErr w:type="spellEnd"/>
            <w:r w:rsidRPr="00885FB7">
              <w:rPr>
                <w:rFonts w:ascii="Times New Roman" w:eastAsia="Times New Roman" w:hAnsi="Times New Roman" w:cs="Times New Roman"/>
                <w:sz w:val="24"/>
                <w:szCs w:val="24"/>
                <w:lang w:val="lt-LT"/>
              </w:rPr>
              <w:t>.</w:t>
            </w:r>
          </w:p>
          <w:p w14:paraId="4DD1CF8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 lygio kontrolė ir automatinis palaikymas, slėgio kontrolė ir automatinis palaikymas, temperatūros kontrolė ir automatinis palaikymas, distiliato kokybės kontrolė ir automatinė korekcija.</w:t>
            </w:r>
          </w:p>
          <w:p w14:paraId="051416C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Turi turėti savo autonominį elektrinį šildymą ne mažiau nei 20 kW. </w:t>
            </w:r>
          </w:p>
          <w:p w14:paraId="6EB9F5B4"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 galimybė nuotoliniu būdu stebėti ir keisti darbinius parametrus.</w:t>
            </w:r>
          </w:p>
          <w:p w14:paraId="6F13E370"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top w:val="single" w:sz="4" w:space="0" w:color="auto"/>
              <w:bottom w:val="single" w:sz="4" w:space="0" w:color="auto"/>
            </w:tcBorders>
          </w:tcPr>
          <w:p w14:paraId="69093300"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77F40466" w14:textId="77777777" w:rsidTr="00C639FE">
        <w:trPr>
          <w:trHeight w:val="276"/>
        </w:trPr>
        <w:tc>
          <w:tcPr>
            <w:tcW w:w="570" w:type="dxa"/>
            <w:vMerge/>
          </w:tcPr>
          <w:p w14:paraId="2A12C591"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2D32221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Vakuumo sistema</w:t>
            </w:r>
          </w:p>
        </w:tc>
        <w:tc>
          <w:tcPr>
            <w:tcW w:w="4678" w:type="dxa"/>
            <w:tcBorders>
              <w:top w:val="single" w:sz="4" w:space="0" w:color="auto"/>
              <w:bottom w:val="single" w:sz="4" w:space="0" w:color="auto"/>
            </w:tcBorders>
          </w:tcPr>
          <w:p w14:paraId="7751D09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Vakuumo talpa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mažesnė nei 200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w:t>
            </w:r>
          </w:p>
          <w:p w14:paraId="18BB6E8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Vakuumo gylis </w:t>
            </w:r>
            <w:r>
              <w:rPr>
                <w:rFonts w:ascii="Times New Roman" w:eastAsia="Times New Roman" w:hAnsi="Times New Roman" w:cs="Times New Roman"/>
                <w:sz w:val="24"/>
                <w:szCs w:val="24"/>
                <w:lang w:val="lt-LT"/>
              </w:rPr>
              <w:t xml:space="preserve">ne daugiau nei </w:t>
            </w:r>
            <w:r w:rsidRPr="00885FB7">
              <w:rPr>
                <w:rFonts w:ascii="Times New Roman" w:eastAsia="Times New Roman" w:hAnsi="Times New Roman" w:cs="Times New Roman"/>
                <w:sz w:val="24"/>
                <w:szCs w:val="24"/>
                <w:lang w:val="lt-LT"/>
              </w:rPr>
              <w:t xml:space="preserve">iki </w:t>
            </w:r>
            <w:r>
              <w:rPr>
                <w:rFonts w:ascii="Times New Roman" w:eastAsia="Times New Roman" w:hAnsi="Times New Roman" w:cs="Times New Roman"/>
                <w:sz w:val="24"/>
                <w:szCs w:val="24"/>
                <w:lang w:val="lt-LT"/>
              </w:rPr>
              <w:t xml:space="preserve">40 </w:t>
            </w:r>
            <w:r w:rsidRPr="00885FB7">
              <w:rPr>
                <w:rFonts w:ascii="Times New Roman" w:eastAsia="Times New Roman" w:hAnsi="Times New Roman" w:cs="Times New Roman"/>
                <w:sz w:val="24"/>
                <w:szCs w:val="24"/>
                <w:lang w:val="lt-LT"/>
              </w:rPr>
              <w:t>mbar.</w:t>
            </w:r>
          </w:p>
          <w:p w14:paraId="698CADEC"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lastRenderedPageBreak/>
              <w:t>Turi būti numatyta galimybė nuotoliniu būdu stebėti ir keisti darbinius parametrus.</w:t>
            </w:r>
          </w:p>
        </w:tc>
        <w:tc>
          <w:tcPr>
            <w:tcW w:w="1843" w:type="dxa"/>
            <w:tcBorders>
              <w:top w:val="single" w:sz="4" w:space="0" w:color="auto"/>
              <w:bottom w:val="single" w:sz="4" w:space="0" w:color="auto"/>
            </w:tcBorders>
          </w:tcPr>
          <w:p w14:paraId="54F9385C"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110C686B" w14:textId="77777777" w:rsidTr="00C639FE">
        <w:trPr>
          <w:trHeight w:val="276"/>
        </w:trPr>
        <w:tc>
          <w:tcPr>
            <w:tcW w:w="570" w:type="dxa"/>
            <w:vMerge/>
          </w:tcPr>
          <w:p w14:paraId="6759BB3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870C22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Kiti sistemos komponentai</w:t>
            </w:r>
          </w:p>
        </w:tc>
        <w:tc>
          <w:tcPr>
            <w:tcW w:w="4678" w:type="dxa"/>
            <w:tcBorders>
              <w:top w:val="single" w:sz="4" w:space="0" w:color="auto"/>
              <w:bottom w:val="single" w:sz="4" w:space="0" w:color="auto"/>
            </w:tcBorders>
          </w:tcPr>
          <w:p w14:paraId="18D4B4A6"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įranga turi būti sujungta vamzdynu ir skysčius transportuojančiais siurbliais</w:t>
            </w:r>
          </w:p>
          <w:p w14:paraId="33230891"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Šildomi ir šaldomi sistemos komponentai turi būti termiškai izoliuoti</w:t>
            </w:r>
          </w:p>
        </w:tc>
        <w:tc>
          <w:tcPr>
            <w:tcW w:w="1843" w:type="dxa"/>
            <w:tcBorders>
              <w:top w:val="single" w:sz="4" w:space="0" w:color="auto"/>
              <w:bottom w:val="single" w:sz="4" w:space="0" w:color="auto"/>
            </w:tcBorders>
          </w:tcPr>
          <w:p w14:paraId="620C685B"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3B8165B7" w14:textId="77777777" w:rsidTr="00C639FE">
        <w:trPr>
          <w:trHeight w:val="276"/>
        </w:trPr>
        <w:tc>
          <w:tcPr>
            <w:tcW w:w="570" w:type="dxa"/>
            <w:vMerge/>
          </w:tcPr>
          <w:p w14:paraId="240E7FEE"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B4E83A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 xml:space="preserve">Kita </w:t>
            </w:r>
          </w:p>
        </w:tc>
        <w:tc>
          <w:tcPr>
            <w:tcW w:w="4678" w:type="dxa"/>
            <w:tcBorders>
              <w:top w:val="single" w:sz="4" w:space="0" w:color="auto"/>
              <w:bottom w:val="single" w:sz="4" w:space="0" w:color="auto"/>
            </w:tcBorders>
          </w:tcPr>
          <w:p w14:paraId="6E1CC43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sistema turi funkcionuoti kaip vienas bendras įrenginys</w:t>
            </w:r>
          </w:p>
          <w:p w14:paraId="609FDD60"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įranga pateikti CE sertifikatą ir IQ/OQ protokolus</w:t>
            </w:r>
          </w:p>
          <w:p w14:paraId="6FFC87A9"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Esant poreikiui, tiekėjas turi suteikti įrangos kvalifikavimo paslaugas.</w:t>
            </w:r>
          </w:p>
        </w:tc>
        <w:tc>
          <w:tcPr>
            <w:tcW w:w="1843" w:type="dxa"/>
            <w:tcBorders>
              <w:top w:val="single" w:sz="4" w:space="0" w:color="auto"/>
              <w:bottom w:val="single" w:sz="4" w:space="0" w:color="auto"/>
            </w:tcBorders>
          </w:tcPr>
          <w:p w14:paraId="45ED4BCA"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2F48984F" w14:textId="77777777" w:rsidTr="00C639FE">
        <w:trPr>
          <w:trHeight w:val="276"/>
        </w:trPr>
        <w:tc>
          <w:tcPr>
            <w:tcW w:w="570" w:type="dxa"/>
            <w:vMerge/>
          </w:tcPr>
          <w:p w14:paraId="6E27F57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DFFF9B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 xml:space="preserve">Paslaugos </w:t>
            </w:r>
          </w:p>
        </w:tc>
        <w:tc>
          <w:tcPr>
            <w:tcW w:w="4678" w:type="dxa"/>
            <w:tcBorders>
              <w:top w:val="single" w:sz="4" w:space="0" w:color="auto"/>
              <w:bottom w:val="single" w:sz="4" w:space="0" w:color="auto"/>
            </w:tcBorders>
          </w:tcPr>
          <w:p w14:paraId="301AEF11"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Įrangos pristatymas, sumontavimas, funkcionalumo patikrinimas, apmokymas dirbti su sistema. Darbus turi atlikti sertifikuotas gamintojo atstovas.</w:t>
            </w:r>
          </w:p>
        </w:tc>
        <w:tc>
          <w:tcPr>
            <w:tcW w:w="1843" w:type="dxa"/>
            <w:tcBorders>
              <w:top w:val="single" w:sz="4" w:space="0" w:color="auto"/>
              <w:bottom w:val="single" w:sz="4" w:space="0" w:color="auto"/>
            </w:tcBorders>
          </w:tcPr>
          <w:p w14:paraId="14522B0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5D197CD4" w14:textId="77777777" w:rsidTr="00C639FE">
        <w:trPr>
          <w:trHeight w:val="276"/>
        </w:trPr>
        <w:tc>
          <w:tcPr>
            <w:tcW w:w="570" w:type="dxa"/>
            <w:vMerge/>
          </w:tcPr>
          <w:p w14:paraId="0F07EB77"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3DE0E2C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Garantija</w:t>
            </w:r>
          </w:p>
        </w:tc>
        <w:tc>
          <w:tcPr>
            <w:tcW w:w="4678" w:type="dxa"/>
            <w:tcBorders>
              <w:top w:val="single" w:sz="4" w:space="0" w:color="auto"/>
              <w:bottom w:val="single" w:sz="4" w:space="0" w:color="auto"/>
            </w:tcBorders>
          </w:tcPr>
          <w:p w14:paraId="776824F5"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Ne mažiau 12 mėnesių  </w:t>
            </w:r>
          </w:p>
        </w:tc>
        <w:tc>
          <w:tcPr>
            <w:tcW w:w="1843" w:type="dxa"/>
            <w:tcBorders>
              <w:top w:val="single" w:sz="4" w:space="0" w:color="auto"/>
              <w:bottom w:val="single" w:sz="4" w:space="0" w:color="auto"/>
            </w:tcBorders>
          </w:tcPr>
          <w:p w14:paraId="715ECE3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464EE8D2" w14:textId="77777777" w:rsidTr="00C639FE">
        <w:trPr>
          <w:trHeight w:val="168"/>
        </w:trPr>
        <w:tc>
          <w:tcPr>
            <w:tcW w:w="570" w:type="dxa"/>
            <w:vMerge w:val="restart"/>
          </w:tcPr>
          <w:p w14:paraId="35D6A60F" w14:textId="77777777" w:rsidR="00BF2F7F" w:rsidRPr="00885FB7" w:rsidRDefault="00BF2F7F" w:rsidP="00BF2F7F">
            <w:pPr>
              <w:numPr>
                <w:ilvl w:val="0"/>
                <w:numId w:val="1"/>
              </w:numPr>
              <w:pBdr>
                <w:top w:val="nil"/>
                <w:left w:val="nil"/>
                <w:bottom w:val="nil"/>
                <w:right w:val="nil"/>
                <w:between w:val="nil"/>
              </w:pBdr>
              <w:tabs>
                <w:tab w:val="left" w:pos="540"/>
              </w:tabs>
              <w:spacing w:after="0" w:line="240" w:lineRule="auto"/>
              <w:jc w:val="both"/>
              <w:rPr>
                <w:rFonts w:ascii="Times New Roman" w:eastAsia="Times New Roman" w:hAnsi="Times New Roman" w:cs="Times New Roman"/>
                <w:color w:val="000000"/>
                <w:sz w:val="24"/>
                <w:szCs w:val="24"/>
                <w:lang w:val="lt-LT"/>
              </w:rPr>
            </w:pPr>
          </w:p>
        </w:tc>
        <w:tc>
          <w:tcPr>
            <w:tcW w:w="9348" w:type="dxa"/>
            <w:gridSpan w:val="3"/>
          </w:tcPr>
          <w:p w14:paraId="06AD6D83" w14:textId="77777777" w:rsidR="00BF2F7F" w:rsidRPr="00885FB7" w:rsidRDefault="00BF2F7F" w:rsidP="00C639FE">
            <w:pP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2 dalis </w:t>
            </w:r>
            <w:r w:rsidRPr="00885FB7">
              <w:rPr>
                <w:rFonts w:ascii="Times New Roman" w:eastAsia="Times New Roman" w:hAnsi="Times New Roman" w:cs="Times New Roman"/>
                <w:b/>
                <w:sz w:val="24"/>
                <w:szCs w:val="24"/>
                <w:lang w:val="lt-LT"/>
              </w:rPr>
              <w:t>Alkoholinio ekstrakto valymo sistema</w:t>
            </w:r>
          </w:p>
        </w:tc>
      </w:tr>
      <w:tr w:rsidR="00BF2F7F" w:rsidRPr="00885FB7" w14:paraId="3070FF5D" w14:textId="77777777" w:rsidTr="00C639FE">
        <w:trPr>
          <w:trHeight w:val="168"/>
        </w:trPr>
        <w:tc>
          <w:tcPr>
            <w:tcW w:w="570" w:type="dxa"/>
            <w:vMerge/>
          </w:tcPr>
          <w:p w14:paraId="5C469CE6"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1BFE10E1"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Reaktorius</w:t>
            </w:r>
          </w:p>
        </w:tc>
        <w:tc>
          <w:tcPr>
            <w:tcW w:w="4678" w:type="dxa"/>
            <w:tcBorders>
              <w:bottom w:val="single" w:sz="4" w:space="0" w:color="auto"/>
            </w:tcBorders>
          </w:tcPr>
          <w:p w14:paraId="7CDA3BB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Tūris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60L</w:t>
            </w:r>
          </w:p>
          <w:p w14:paraId="5B329DBF"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Darbinis slėgi</w:t>
            </w:r>
            <w:r>
              <w:rPr>
                <w:rFonts w:ascii="Times New Roman" w:eastAsia="Times New Roman" w:hAnsi="Times New Roman" w:cs="Times New Roman"/>
                <w:sz w:val="24"/>
                <w:szCs w:val="24"/>
                <w:lang w:val="lt-LT"/>
              </w:rPr>
              <w:t>s</w:t>
            </w:r>
            <w:r w:rsidRPr="00885FB7">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 xml:space="preserve">ne siauresniame intervale nei </w:t>
            </w:r>
            <w:r w:rsidRPr="00885FB7">
              <w:rPr>
                <w:rFonts w:ascii="Times New Roman" w:eastAsia="Times New Roman" w:hAnsi="Times New Roman" w:cs="Times New Roman"/>
                <w:sz w:val="24"/>
                <w:szCs w:val="24"/>
                <w:lang w:val="lt-LT"/>
              </w:rPr>
              <w:t xml:space="preserve">nuo </w:t>
            </w:r>
            <w:r>
              <w:rPr>
                <w:rFonts w:ascii="Times New Roman" w:eastAsia="Times New Roman" w:hAnsi="Times New Roman" w:cs="Times New Roman"/>
                <w:sz w:val="24"/>
                <w:szCs w:val="24"/>
                <w:lang w:val="lt-LT"/>
              </w:rPr>
              <w:t xml:space="preserve">0,9 </w:t>
            </w:r>
            <w:r w:rsidRPr="00885FB7">
              <w:rPr>
                <w:rFonts w:ascii="Times New Roman" w:eastAsia="Times New Roman" w:hAnsi="Times New Roman" w:cs="Times New Roman"/>
                <w:sz w:val="24"/>
                <w:szCs w:val="24"/>
                <w:lang w:val="lt-LT"/>
              </w:rPr>
              <w:t>Bar iki -</w:t>
            </w:r>
            <w:r>
              <w:rPr>
                <w:rFonts w:ascii="Times New Roman" w:eastAsia="Times New Roman" w:hAnsi="Times New Roman" w:cs="Times New Roman"/>
                <w:sz w:val="24"/>
                <w:szCs w:val="24"/>
                <w:lang w:val="lt-LT"/>
              </w:rPr>
              <w:t>0,9</w:t>
            </w:r>
            <w:r w:rsidRPr="00885FB7">
              <w:rPr>
                <w:rFonts w:ascii="Times New Roman" w:eastAsia="Times New Roman" w:hAnsi="Times New Roman" w:cs="Times New Roman"/>
                <w:sz w:val="24"/>
                <w:szCs w:val="24"/>
                <w:lang w:val="lt-LT"/>
              </w:rPr>
              <w:t xml:space="preserve"> Bar</w:t>
            </w:r>
          </w:p>
          <w:p w14:paraId="3FDA8B5E"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Darbinė temperatūra </w:t>
            </w:r>
            <w:r>
              <w:rPr>
                <w:rFonts w:ascii="Times New Roman" w:eastAsia="Times New Roman" w:hAnsi="Times New Roman" w:cs="Times New Roman"/>
                <w:sz w:val="24"/>
                <w:szCs w:val="24"/>
                <w:lang w:val="lt-LT"/>
              </w:rPr>
              <w:t xml:space="preserve">ne siauresniame intervale nei </w:t>
            </w:r>
            <w:r w:rsidRPr="00885FB7">
              <w:rPr>
                <w:rFonts w:ascii="Times New Roman" w:eastAsia="Times New Roman" w:hAnsi="Times New Roman" w:cs="Times New Roman"/>
                <w:sz w:val="24"/>
                <w:szCs w:val="24"/>
                <w:lang w:val="lt-LT"/>
              </w:rPr>
              <w:t>nuo 70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150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3E216CF7"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Elektrinė mechaninė maišyklė</w:t>
            </w:r>
          </w:p>
          <w:p w14:paraId="235E151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Elektra šildomi reaktoriaus marškiniai arba alternatyvūs variantai galia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mažesnė nei 8kW.</w:t>
            </w:r>
          </w:p>
          <w:p w14:paraId="6B5B4F78"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bottom w:val="single" w:sz="4" w:space="0" w:color="auto"/>
            </w:tcBorders>
          </w:tcPr>
          <w:p w14:paraId="29049912"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0C50E2C3" w14:textId="77777777" w:rsidTr="00C639FE">
        <w:trPr>
          <w:trHeight w:val="168"/>
        </w:trPr>
        <w:tc>
          <w:tcPr>
            <w:tcW w:w="570" w:type="dxa"/>
            <w:vMerge/>
          </w:tcPr>
          <w:p w14:paraId="7A01529F"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1FCB94AD"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Maišymo talpa</w:t>
            </w:r>
          </w:p>
        </w:tc>
        <w:tc>
          <w:tcPr>
            <w:tcW w:w="4678" w:type="dxa"/>
            <w:tcBorders>
              <w:bottom w:val="single" w:sz="4" w:space="0" w:color="auto"/>
            </w:tcBorders>
          </w:tcPr>
          <w:p w14:paraId="60136E8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Tūris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60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w:t>
            </w:r>
          </w:p>
          <w:p w14:paraId="6483843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Darbinis slėgi</w:t>
            </w:r>
            <w:r>
              <w:rPr>
                <w:rFonts w:ascii="Times New Roman" w:eastAsia="Times New Roman" w:hAnsi="Times New Roman" w:cs="Times New Roman"/>
                <w:sz w:val="24"/>
                <w:szCs w:val="24"/>
                <w:lang w:val="lt-LT"/>
              </w:rPr>
              <w:t>s ne siauresniame intervale nei</w:t>
            </w:r>
            <w:r w:rsidRPr="00885FB7">
              <w:rPr>
                <w:rFonts w:ascii="Times New Roman" w:eastAsia="Times New Roman" w:hAnsi="Times New Roman" w:cs="Times New Roman"/>
                <w:sz w:val="24"/>
                <w:szCs w:val="24"/>
                <w:lang w:val="lt-LT"/>
              </w:rPr>
              <w:t xml:space="preserve"> nuo </w:t>
            </w:r>
            <w:r>
              <w:rPr>
                <w:rFonts w:ascii="Times New Roman" w:eastAsia="Times New Roman" w:hAnsi="Times New Roman" w:cs="Times New Roman"/>
                <w:sz w:val="24"/>
                <w:szCs w:val="24"/>
                <w:lang w:val="lt-LT"/>
              </w:rPr>
              <w:t xml:space="preserve">0,9 </w:t>
            </w:r>
            <w:r w:rsidRPr="00885FB7">
              <w:rPr>
                <w:rFonts w:ascii="Times New Roman" w:eastAsia="Times New Roman" w:hAnsi="Times New Roman" w:cs="Times New Roman"/>
                <w:sz w:val="24"/>
                <w:szCs w:val="24"/>
                <w:lang w:val="lt-LT"/>
              </w:rPr>
              <w:t>Bar iki -</w:t>
            </w:r>
            <w:r>
              <w:rPr>
                <w:rFonts w:ascii="Times New Roman" w:eastAsia="Times New Roman" w:hAnsi="Times New Roman" w:cs="Times New Roman"/>
                <w:sz w:val="24"/>
                <w:szCs w:val="24"/>
                <w:lang w:val="lt-LT"/>
              </w:rPr>
              <w:t>0,9</w:t>
            </w:r>
            <w:r w:rsidRPr="00885FB7">
              <w:rPr>
                <w:rFonts w:ascii="Times New Roman" w:eastAsia="Times New Roman" w:hAnsi="Times New Roman" w:cs="Times New Roman"/>
                <w:sz w:val="24"/>
                <w:szCs w:val="24"/>
                <w:lang w:val="lt-LT"/>
              </w:rPr>
              <w:t xml:space="preserve"> Bar</w:t>
            </w:r>
          </w:p>
          <w:p w14:paraId="2474DA2D"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Darbinė temperatūra</w:t>
            </w:r>
            <w:r>
              <w:rPr>
                <w:rFonts w:ascii="Times New Roman" w:eastAsia="Times New Roman" w:hAnsi="Times New Roman" w:cs="Times New Roman"/>
                <w:sz w:val="24"/>
                <w:szCs w:val="24"/>
                <w:lang w:val="lt-LT"/>
              </w:rPr>
              <w:t xml:space="preserve"> ne siauresniame intervale nei</w:t>
            </w:r>
            <w:r w:rsidRPr="00885FB7">
              <w:rPr>
                <w:rFonts w:ascii="Times New Roman" w:eastAsia="Times New Roman" w:hAnsi="Times New Roman" w:cs="Times New Roman"/>
                <w:sz w:val="24"/>
                <w:szCs w:val="24"/>
                <w:lang w:val="lt-LT"/>
              </w:rPr>
              <w:t xml:space="preserve"> nuo 60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90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31E2A4C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Elektrinė mechaninė maišyklė</w:t>
            </w:r>
          </w:p>
          <w:p w14:paraId="5ED905A4"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lastRenderedPageBreak/>
              <w:t>Elektra šildomi  marškiniai arba alternatyvūs variantai galia nemažesnė nei 6kW.</w:t>
            </w:r>
          </w:p>
          <w:p w14:paraId="46BA551F"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bottom w:val="single" w:sz="4" w:space="0" w:color="auto"/>
            </w:tcBorders>
          </w:tcPr>
          <w:p w14:paraId="7560595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1A94CE96" w14:textId="77777777" w:rsidTr="00C639FE">
        <w:trPr>
          <w:trHeight w:val="168"/>
        </w:trPr>
        <w:tc>
          <w:tcPr>
            <w:tcW w:w="570" w:type="dxa"/>
            <w:vMerge/>
          </w:tcPr>
          <w:p w14:paraId="1617F92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30BD39DC"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Kūginė talpa</w:t>
            </w:r>
          </w:p>
        </w:tc>
        <w:tc>
          <w:tcPr>
            <w:tcW w:w="4678" w:type="dxa"/>
            <w:tcBorders>
              <w:bottom w:val="single" w:sz="4" w:space="0" w:color="auto"/>
            </w:tcBorders>
          </w:tcPr>
          <w:p w14:paraId="666182B6"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Tūris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60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w:t>
            </w:r>
          </w:p>
          <w:p w14:paraId="45E07F7F"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Darbinė temperatūra </w:t>
            </w:r>
            <w:r>
              <w:rPr>
                <w:rFonts w:ascii="Times New Roman" w:eastAsia="Times New Roman" w:hAnsi="Times New Roman" w:cs="Times New Roman"/>
                <w:sz w:val="24"/>
                <w:szCs w:val="24"/>
                <w:lang w:val="lt-LT"/>
              </w:rPr>
              <w:t>ne siauresniame intervale nei</w:t>
            </w:r>
            <w:r w:rsidRPr="00885FB7">
              <w:rPr>
                <w:rFonts w:ascii="Times New Roman" w:eastAsia="Times New Roman" w:hAnsi="Times New Roman" w:cs="Times New Roman"/>
                <w:sz w:val="24"/>
                <w:szCs w:val="24"/>
                <w:lang w:val="lt-LT"/>
              </w:rPr>
              <w:t xml:space="preserve"> nuo 60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90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5087FCE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Elektra šildomi  marškiniai arba alternatyvūs variantai galia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mažesnė nei 4kW.</w:t>
            </w:r>
          </w:p>
          <w:p w14:paraId="0BFD4A76"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bottom w:val="single" w:sz="4" w:space="0" w:color="auto"/>
            </w:tcBorders>
          </w:tcPr>
          <w:p w14:paraId="0F1E5AF9"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21ED16B7" w14:textId="77777777" w:rsidTr="00C639FE">
        <w:trPr>
          <w:trHeight w:val="168"/>
        </w:trPr>
        <w:tc>
          <w:tcPr>
            <w:tcW w:w="570" w:type="dxa"/>
            <w:vMerge/>
          </w:tcPr>
          <w:p w14:paraId="59C618F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1FB7EE8F"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Krosnis</w:t>
            </w:r>
          </w:p>
        </w:tc>
        <w:tc>
          <w:tcPr>
            <w:tcW w:w="4678" w:type="dxa"/>
            <w:tcBorders>
              <w:bottom w:val="single" w:sz="4" w:space="0" w:color="auto"/>
            </w:tcBorders>
          </w:tcPr>
          <w:p w14:paraId="6E4793F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Talpa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mažiau kaip 4</w:t>
            </w:r>
            <w:r>
              <w:rPr>
                <w:rFonts w:ascii="Times New Roman" w:eastAsia="Times New Roman" w:hAnsi="Times New Roman" w:cs="Times New Roman"/>
                <w:sz w:val="24"/>
                <w:szCs w:val="24"/>
                <w:lang w:val="lt-LT"/>
              </w:rPr>
              <w:t xml:space="preserve"> kibirai po </w:t>
            </w:r>
            <w:r w:rsidRPr="00885FB7">
              <w:rPr>
                <w:rFonts w:ascii="Times New Roman" w:eastAsia="Times New Roman" w:hAnsi="Times New Roman" w:cs="Times New Roman"/>
                <w:sz w:val="24"/>
                <w:szCs w:val="24"/>
                <w:lang w:val="lt-LT"/>
              </w:rPr>
              <w:t>30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   žaliav</w:t>
            </w:r>
            <w:r>
              <w:rPr>
                <w:rFonts w:ascii="Times New Roman" w:eastAsia="Times New Roman" w:hAnsi="Times New Roman" w:cs="Times New Roman"/>
                <w:sz w:val="24"/>
                <w:szCs w:val="24"/>
                <w:lang w:val="lt-LT"/>
              </w:rPr>
              <w:t>os</w:t>
            </w:r>
          </w:p>
          <w:p w14:paraId="4B04C838"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Darbinė temperatūra </w:t>
            </w:r>
            <w:r>
              <w:rPr>
                <w:rFonts w:ascii="Times New Roman" w:eastAsia="Times New Roman" w:hAnsi="Times New Roman" w:cs="Times New Roman"/>
                <w:sz w:val="24"/>
                <w:szCs w:val="24"/>
                <w:lang w:val="lt-LT"/>
              </w:rPr>
              <w:t>ne siauresniame intervale nei</w:t>
            </w:r>
            <w:r w:rsidRPr="00885FB7">
              <w:rPr>
                <w:rFonts w:ascii="Times New Roman" w:eastAsia="Times New Roman" w:hAnsi="Times New Roman" w:cs="Times New Roman"/>
                <w:sz w:val="24"/>
                <w:szCs w:val="24"/>
                <w:lang w:val="lt-LT"/>
              </w:rPr>
              <w:t xml:space="preserve"> nuo 60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90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1181E37D"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Elektra šildomas oras su priverstiniu oro srauto judėjimu.</w:t>
            </w:r>
          </w:p>
        </w:tc>
        <w:tc>
          <w:tcPr>
            <w:tcW w:w="1843" w:type="dxa"/>
            <w:tcBorders>
              <w:bottom w:val="single" w:sz="4" w:space="0" w:color="auto"/>
            </w:tcBorders>
          </w:tcPr>
          <w:p w14:paraId="3F00EF67"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53ADF43" w14:textId="77777777" w:rsidTr="00C639FE">
        <w:trPr>
          <w:trHeight w:val="168"/>
        </w:trPr>
        <w:tc>
          <w:tcPr>
            <w:tcW w:w="570" w:type="dxa"/>
            <w:vMerge/>
          </w:tcPr>
          <w:p w14:paraId="1F8D2B39"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05BFDACA"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Kiti sistemos komponentai</w:t>
            </w:r>
          </w:p>
        </w:tc>
        <w:tc>
          <w:tcPr>
            <w:tcW w:w="4678" w:type="dxa"/>
            <w:tcBorders>
              <w:bottom w:val="single" w:sz="4" w:space="0" w:color="auto"/>
            </w:tcBorders>
          </w:tcPr>
          <w:p w14:paraId="2C3929E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įranga turi būti sujungta vamzdynu ir skysčius transportuojančiais siurbliais</w:t>
            </w:r>
          </w:p>
          <w:p w14:paraId="2808AD47"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Šildomi ir šaldomi sistemos komponentai turi būti termiškai izoliuoti</w:t>
            </w:r>
          </w:p>
        </w:tc>
        <w:tc>
          <w:tcPr>
            <w:tcW w:w="1843" w:type="dxa"/>
            <w:tcBorders>
              <w:bottom w:val="single" w:sz="4" w:space="0" w:color="auto"/>
            </w:tcBorders>
          </w:tcPr>
          <w:p w14:paraId="6FEC3F07"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4E8D84C8" w14:textId="77777777" w:rsidTr="00C639FE">
        <w:trPr>
          <w:trHeight w:val="168"/>
        </w:trPr>
        <w:tc>
          <w:tcPr>
            <w:tcW w:w="570" w:type="dxa"/>
            <w:vMerge/>
          </w:tcPr>
          <w:p w14:paraId="4E93E096"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1A1BACC4"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Paslaugos</w:t>
            </w:r>
          </w:p>
        </w:tc>
        <w:tc>
          <w:tcPr>
            <w:tcW w:w="4678" w:type="dxa"/>
            <w:tcBorders>
              <w:bottom w:val="single" w:sz="4" w:space="0" w:color="auto"/>
            </w:tcBorders>
          </w:tcPr>
          <w:p w14:paraId="32BF9F9D"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Įrangos pristatymas, sumontavimas, funkcionalumo patikrinimas, apmokymas dirbti su sistema. Darbus turi atlikti sertifikuotas gamintojo atstovas.</w:t>
            </w:r>
          </w:p>
        </w:tc>
        <w:tc>
          <w:tcPr>
            <w:tcW w:w="1843" w:type="dxa"/>
            <w:tcBorders>
              <w:bottom w:val="single" w:sz="4" w:space="0" w:color="auto"/>
            </w:tcBorders>
          </w:tcPr>
          <w:p w14:paraId="7C5B1DA7"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AC3E370" w14:textId="77777777" w:rsidTr="00C639FE">
        <w:trPr>
          <w:trHeight w:val="168"/>
        </w:trPr>
        <w:tc>
          <w:tcPr>
            <w:tcW w:w="570" w:type="dxa"/>
            <w:vMerge/>
          </w:tcPr>
          <w:p w14:paraId="262BC2E7"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77E0CE03"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Kita </w:t>
            </w:r>
          </w:p>
        </w:tc>
        <w:tc>
          <w:tcPr>
            <w:tcW w:w="4678" w:type="dxa"/>
            <w:tcBorders>
              <w:bottom w:val="single" w:sz="4" w:space="0" w:color="auto"/>
            </w:tcBorders>
          </w:tcPr>
          <w:p w14:paraId="064C4ED7"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sistema turi funkcionuoti kaip vienas bendras įrenginys</w:t>
            </w:r>
          </w:p>
          <w:p w14:paraId="38794A6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įranga pateikti CE sertifikatą ir IQ/OQ protokolus</w:t>
            </w:r>
          </w:p>
          <w:p w14:paraId="2028F38B"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Esant poreikiui, tiekėjas turi suteikti įrangos kvalifikavimo paslaugas.</w:t>
            </w:r>
          </w:p>
        </w:tc>
        <w:tc>
          <w:tcPr>
            <w:tcW w:w="1843" w:type="dxa"/>
            <w:tcBorders>
              <w:bottom w:val="single" w:sz="4" w:space="0" w:color="auto"/>
            </w:tcBorders>
          </w:tcPr>
          <w:p w14:paraId="5E13DAF5"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EED1206" w14:textId="77777777" w:rsidTr="00C639FE">
        <w:tc>
          <w:tcPr>
            <w:tcW w:w="570" w:type="dxa"/>
            <w:vMerge w:val="restart"/>
          </w:tcPr>
          <w:p w14:paraId="07F911E3" w14:textId="3746E920" w:rsidR="00BF2F7F" w:rsidRPr="00885FB7" w:rsidRDefault="00BF2F7F" w:rsidP="00BF2F7F">
            <w:pPr>
              <w:numPr>
                <w:ilvl w:val="0"/>
                <w:numId w:val="1"/>
              </w:numPr>
              <w:pBdr>
                <w:top w:val="nil"/>
                <w:left w:val="nil"/>
                <w:bottom w:val="nil"/>
                <w:right w:val="nil"/>
                <w:between w:val="nil"/>
              </w:pBdr>
              <w:tabs>
                <w:tab w:val="left" w:pos="540"/>
              </w:tabs>
              <w:spacing w:after="0" w:line="240" w:lineRule="auto"/>
              <w:jc w:val="both"/>
              <w:rPr>
                <w:rFonts w:ascii="Times New Roman" w:eastAsia="Times New Roman" w:hAnsi="Times New Roman" w:cs="Times New Roman"/>
                <w:color w:val="000000"/>
                <w:sz w:val="24"/>
                <w:szCs w:val="24"/>
                <w:lang w:val="lt-LT"/>
              </w:rPr>
            </w:pPr>
          </w:p>
        </w:tc>
        <w:tc>
          <w:tcPr>
            <w:tcW w:w="9348" w:type="dxa"/>
            <w:gridSpan w:val="3"/>
          </w:tcPr>
          <w:p w14:paraId="792FEEE7" w14:textId="77777777" w:rsidR="00BF2F7F" w:rsidRPr="00885FB7" w:rsidRDefault="00BF2F7F" w:rsidP="00C639FE">
            <w:pP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3 dalis </w:t>
            </w:r>
            <w:r w:rsidRPr="00885FB7">
              <w:rPr>
                <w:rFonts w:ascii="Times New Roman" w:eastAsia="Times New Roman" w:hAnsi="Times New Roman" w:cs="Times New Roman"/>
                <w:b/>
                <w:sz w:val="24"/>
                <w:szCs w:val="24"/>
                <w:lang w:val="lt-LT"/>
              </w:rPr>
              <w:t>Molekulinės distiliacijos sistema</w:t>
            </w:r>
          </w:p>
        </w:tc>
      </w:tr>
      <w:tr w:rsidR="00BF2F7F" w:rsidRPr="00885FB7" w14:paraId="6121DFB1" w14:textId="77777777" w:rsidTr="00C639FE">
        <w:tc>
          <w:tcPr>
            <w:tcW w:w="570" w:type="dxa"/>
            <w:vMerge/>
          </w:tcPr>
          <w:p w14:paraId="27D93EA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54448725"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Distiliacijos našumas</w:t>
            </w:r>
          </w:p>
        </w:tc>
        <w:tc>
          <w:tcPr>
            <w:tcW w:w="4678" w:type="dxa"/>
            <w:tcBorders>
              <w:bottom w:val="single" w:sz="4" w:space="0" w:color="auto"/>
            </w:tcBorders>
          </w:tcPr>
          <w:p w14:paraId="64017C6B"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Ne mažiau kaip 5 kg/h.</w:t>
            </w:r>
          </w:p>
        </w:tc>
        <w:tc>
          <w:tcPr>
            <w:tcW w:w="1843" w:type="dxa"/>
            <w:tcBorders>
              <w:bottom w:val="single" w:sz="4" w:space="0" w:color="auto"/>
            </w:tcBorders>
          </w:tcPr>
          <w:p w14:paraId="280EF6E1"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19E952B2" w14:textId="77777777" w:rsidTr="00C639FE">
        <w:tc>
          <w:tcPr>
            <w:tcW w:w="570" w:type="dxa"/>
            <w:vMerge/>
          </w:tcPr>
          <w:p w14:paraId="6B8F6DDA"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8763B41"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Distiliacijos režimas</w:t>
            </w:r>
          </w:p>
        </w:tc>
        <w:tc>
          <w:tcPr>
            <w:tcW w:w="4678" w:type="dxa"/>
            <w:tcBorders>
              <w:top w:val="single" w:sz="4" w:space="0" w:color="auto"/>
              <w:bottom w:val="single" w:sz="4" w:space="0" w:color="auto"/>
            </w:tcBorders>
          </w:tcPr>
          <w:p w14:paraId="6ACC1E94"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Trumpo kelio vakuuminė distiliacija WFMS</w:t>
            </w:r>
          </w:p>
        </w:tc>
        <w:tc>
          <w:tcPr>
            <w:tcW w:w="1843" w:type="dxa"/>
            <w:tcBorders>
              <w:top w:val="single" w:sz="4" w:space="0" w:color="auto"/>
              <w:bottom w:val="single" w:sz="4" w:space="0" w:color="auto"/>
            </w:tcBorders>
          </w:tcPr>
          <w:p w14:paraId="33BDF83F" w14:textId="77777777" w:rsidR="00BF2F7F" w:rsidRPr="00885FB7" w:rsidRDefault="00BF2F7F" w:rsidP="00C639FE">
            <w:pPr>
              <w:rPr>
                <w:rFonts w:ascii="Times New Roman" w:eastAsia="Times New Roman" w:hAnsi="Times New Roman" w:cs="Times New Roman"/>
                <w:sz w:val="24"/>
                <w:szCs w:val="24"/>
                <w:lang w:val="lt-LT"/>
              </w:rPr>
            </w:pPr>
          </w:p>
        </w:tc>
      </w:tr>
      <w:tr w:rsidR="002B0539" w:rsidRPr="00885FB7" w14:paraId="0BC5A212" w14:textId="77777777" w:rsidTr="00C639FE">
        <w:tc>
          <w:tcPr>
            <w:tcW w:w="570" w:type="dxa"/>
            <w:vMerge/>
          </w:tcPr>
          <w:p w14:paraId="410A8CC4" w14:textId="77777777" w:rsidR="002B0539" w:rsidRPr="00885FB7" w:rsidRDefault="002B0539"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4CC71112" w14:textId="2A818A0A" w:rsidR="002B0539" w:rsidRPr="00885FB7" w:rsidRDefault="002B0539" w:rsidP="00C639FE">
            <w:pPr>
              <w:spacing w:after="0" w:line="240" w:lineRule="auto"/>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Distiliavimo pakopos </w:t>
            </w:r>
          </w:p>
        </w:tc>
        <w:tc>
          <w:tcPr>
            <w:tcW w:w="4678" w:type="dxa"/>
            <w:tcBorders>
              <w:top w:val="single" w:sz="4" w:space="0" w:color="auto"/>
              <w:bottom w:val="single" w:sz="4" w:space="0" w:color="auto"/>
            </w:tcBorders>
          </w:tcPr>
          <w:p w14:paraId="0BE6BF87" w14:textId="2DEFDC16" w:rsidR="002B0539" w:rsidRPr="00885FB7" w:rsidRDefault="002B0539" w:rsidP="00C639FE">
            <w:pPr>
              <w:spacing w:after="0" w:line="240"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Dviejų pakopų distiliavimas</w:t>
            </w:r>
          </w:p>
        </w:tc>
        <w:tc>
          <w:tcPr>
            <w:tcW w:w="1843" w:type="dxa"/>
            <w:tcBorders>
              <w:top w:val="single" w:sz="4" w:space="0" w:color="auto"/>
              <w:bottom w:val="single" w:sz="4" w:space="0" w:color="auto"/>
            </w:tcBorders>
          </w:tcPr>
          <w:p w14:paraId="2E4E454F" w14:textId="77777777" w:rsidR="002B0539" w:rsidRPr="00885FB7" w:rsidRDefault="002B0539" w:rsidP="00C639FE">
            <w:pPr>
              <w:rPr>
                <w:rFonts w:ascii="Times New Roman" w:eastAsia="Times New Roman" w:hAnsi="Times New Roman" w:cs="Times New Roman"/>
                <w:sz w:val="24"/>
                <w:szCs w:val="24"/>
                <w:lang w:val="lt-LT"/>
              </w:rPr>
            </w:pPr>
          </w:p>
        </w:tc>
      </w:tr>
      <w:tr w:rsidR="00BF2F7F" w:rsidRPr="00885FB7" w14:paraId="0DDD053A" w14:textId="77777777" w:rsidTr="00C639FE">
        <w:tc>
          <w:tcPr>
            <w:tcW w:w="570" w:type="dxa"/>
            <w:vMerge/>
          </w:tcPr>
          <w:p w14:paraId="271626E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17DFDE50"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Maksimalus vakuumo gylis sistemoje</w:t>
            </w:r>
          </w:p>
        </w:tc>
        <w:tc>
          <w:tcPr>
            <w:tcW w:w="4678" w:type="dxa"/>
            <w:tcBorders>
              <w:top w:val="single" w:sz="4" w:space="0" w:color="auto"/>
              <w:bottom w:val="single" w:sz="4" w:space="0" w:color="auto"/>
            </w:tcBorders>
          </w:tcPr>
          <w:p w14:paraId="02606DD8"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Ne mažiau nei 0,1 mbar</w:t>
            </w:r>
          </w:p>
        </w:tc>
        <w:tc>
          <w:tcPr>
            <w:tcW w:w="1843" w:type="dxa"/>
            <w:tcBorders>
              <w:top w:val="single" w:sz="4" w:space="0" w:color="auto"/>
              <w:bottom w:val="single" w:sz="4" w:space="0" w:color="auto"/>
            </w:tcBorders>
          </w:tcPr>
          <w:p w14:paraId="4862B596"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EAFC2B5" w14:textId="77777777" w:rsidTr="00C639FE">
        <w:tc>
          <w:tcPr>
            <w:tcW w:w="570" w:type="dxa"/>
            <w:vMerge/>
          </w:tcPr>
          <w:p w14:paraId="731E425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6AE4976A"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Vakuumo siurblys</w:t>
            </w:r>
          </w:p>
        </w:tc>
        <w:tc>
          <w:tcPr>
            <w:tcW w:w="4678" w:type="dxa"/>
            <w:tcBorders>
              <w:top w:val="single" w:sz="4" w:space="0" w:color="auto"/>
              <w:bottom w:val="single" w:sz="4" w:space="0" w:color="auto"/>
            </w:tcBorders>
          </w:tcPr>
          <w:p w14:paraId="5E91AF2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Galintis sudaryti ne mažiau 0,1 mbar vakuumą ir pumpuojantis ne mažiau nei 35 m</w:t>
            </w:r>
            <w:r w:rsidRPr="00885FB7">
              <w:rPr>
                <w:rFonts w:ascii="Times New Roman" w:eastAsia="Times New Roman" w:hAnsi="Times New Roman" w:cs="Times New Roman"/>
                <w:sz w:val="24"/>
                <w:szCs w:val="24"/>
                <w:vertAlign w:val="superscript"/>
                <w:lang w:val="lt-LT"/>
              </w:rPr>
              <w:t>3</w:t>
            </w:r>
            <w:r w:rsidRPr="00885FB7">
              <w:rPr>
                <w:rFonts w:ascii="Times New Roman" w:eastAsia="Times New Roman" w:hAnsi="Times New Roman" w:cs="Times New Roman"/>
                <w:sz w:val="24"/>
                <w:szCs w:val="24"/>
                <w:lang w:val="lt-LT"/>
              </w:rPr>
              <w:t>/h srautą</w:t>
            </w:r>
          </w:p>
          <w:p w14:paraId="15FA19F5"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Sauso tipo arba lygiavertis vakuumo siurblys, tinkamas darbui su organiniais tirpikliais</w:t>
            </w:r>
          </w:p>
        </w:tc>
        <w:tc>
          <w:tcPr>
            <w:tcW w:w="1843" w:type="dxa"/>
            <w:tcBorders>
              <w:top w:val="single" w:sz="4" w:space="0" w:color="auto"/>
              <w:bottom w:val="single" w:sz="4" w:space="0" w:color="auto"/>
            </w:tcBorders>
          </w:tcPr>
          <w:p w14:paraId="36C27FD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2B42C1B" w14:textId="77777777" w:rsidTr="00C639FE">
        <w:tc>
          <w:tcPr>
            <w:tcW w:w="570" w:type="dxa"/>
            <w:vMerge/>
          </w:tcPr>
          <w:p w14:paraId="17CD84E7"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42706204"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proofErr w:type="spellStart"/>
            <w:r w:rsidRPr="00885FB7">
              <w:rPr>
                <w:rFonts w:ascii="Times New Roman" w:eastAsia="Times New Roman" w:hAnsi="Times New Roman" w:cs="Times New Roman"/>
                <w:sz w:val="24"/>
                <w:szCs w:val="24"/>
                <w:lang w:val="lt-LT"/>
              </w:rPr>
              <w:t>Disitiliacijos</w:t>
            </w:r>
            <w:proofErr w:type="spellEnd"/>
            <w:r w:rsidRPr="00885FB7">
              <w:rPr>
                <w:rFonts w:ascii="Times New Roman" w:eastAsia="Times New Roman" w:hAnsi="Times New Roman" w:cs="Times New Roman"/>
                <w:sz w:val="24"/>
                <w:szCs w:val="24"/>
                <w:lang w:val="lt-LT"/>
              </w:rPr>
              <w:t xml:space="preserve"> kolona</w:t>
            </w:r>
          </w:p>
        </w:tc>
        <w:tc>
          <w:tcPr>
            <w:tcW w:w="4678" w:type="dxa"/>
            <w:tcBorders>
              <w:top w:val="single" w:sz="4" w:space="0" w:color="auto"/>
              <w:bottom w:val="single" w:sz="4" w:space="0" w:color="auto"/>
            </w:tcBorders>
          </w:tcPr>
          <w:p w14:paraId="6C6D13F5"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sukamuoju cilindru, sukimo greitis turi būti reguliuojamas, pavaros elementai kontaktuojantys su skysčiais turi būti pagaminti iš ner</w:t>
            </w:r>
            <w:r>
              <w:rPr>
                <w:rFonts w:ascii="Times New Roman" w:eastAsia="Times New Roman" w:hAnsi="Times New Roman" w:cs="Times New Roman"/>
                <w:sz w:val="24"/>
                <w:szCs w:val="24"/>
                <w:lang w:val="lt-LT"/>
              </w:rPr>
              <w:t>ū</w:t>
            </w:r>
            <w:r w:rsidRPr="00885FB7">
              <w:rPr>
                <w:rFonts w:ascii="Times New Roman" w:eastAsia="Times New Roman" w:hAnsi="Times New Roman" w:cs="Times New Roman"/>
                <w:sz w:val="24"/>
                <w:szCs w:val="24"/>
                <w:lang w:val="lt-LT"/>
              </w:rPr>
              <w:t>dijančio plieno 316 SS arba aukštesnės klasės plieno</w:t>
            </w:r>
          </w:p>
        </w:tc>
        <w:tc>
          <w:tcPr>
            <w:tcW w:w="1843" w:type="dxa"/>
            <w:tcBorders>
              <w:top w:val="single" w:sz="4" w:space="0" w:color="auto"/>
              <w:bottom w:val="single" w:sz="4" w:space="0" w:color="auto"/>
            </w:tcBorders>
          </w:tcPr>
          <w:p w14:paraId="2FA39C69"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6F55CA9E" w14:textId="77777777" w:rsidTr="00C639FE">
        <w:tc>
          <w:tcPr>
            <w:tcW w:w="570" w:type="dxa"/>
            <w:vMerge/>
          </w:tcPr>
          <w:p w14:paraId="450CD7F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18C69FAA"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proofErr w:type="spellStart"/>
            <w:r w:rsidRPr="00885FB7">
              <w:rPr>
                <w:rFonts w:ascii="Times New Roman" w:eastAsia="Times New Roman" w:hAnsi="Times New Roman" w:cs="Times New Roman"/>
                <w:sz w:val="24"/>
                <w:szCs w:val="24"/>
                <w:lang w:val="lt-LT"/>
              </w:rPr>
              <w:t>Distiliatoriaus</w:t>
            </w:r>
            <w:proofErr w:type="spellEnd"/>
            <w:r w:rsidRPr="00885FB7">
              <w:rPr>
                <w:rFonts w:ascii="Times New Roman" w:eastAsia="Times New Roman" w:hAnsi="Times New Roman" w:cs="Times New Roman"/>
                <w:sz w:val="24"/>
                <w:szCs w:val="24"/>
                <w:lang w:val="lt-LT"/>
              </w:rPr>
              <w:t xml:space="preserve"> sukamasis cilindras</w:t>
            </w:r>
          </w:p>
        </w:tc>
        <w:tc>
          <w:tcPr>
            <w:tcW w:w="4678" w:type="dxa"/>
            <w:tcBorders>
              <w:top w:val="single" w:sz="4" w:space="0" w:color="auto"/>
              <w:bottom w:val="single" w:sz="4" w:space="0" w:color="auto"/>
            </w:tcBorders>
          </w:tcPr>
          <w:p w14:paraId="16E7EA51"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įstrižaisiais plyšiniais valytuvais, užtikrinančiais optimalią garinamosios plėvelių turbulenciją, žiedinį medžiagos paskirstymą aplink cilindrinį šildytuvo paviršių ir medžiagos aktyvų (ne tik gravitacinį) nukreipimą žemyn. Cilindras turi būti pagamintas iš ner</w:t>
            </w:r>
            <w:r>
              <w:rPr>
                <w:rFonts w:ascii="Times New Roman" w:eastAsia="Times New Roman" w:hAnsi="Times New Roman" w:cs="Times New Roman"/>
                <w:sz w:val="24"/>
                <w:szCs w:val="24"/>
                <w:lang w:val="lt-LT"/>
              </w:rPr>
              <w:t>ū</w:t>
            </w:r>
            <w:r w:rsidRPr="00885FB7">
              <w:rPr>
                <w:rFonts w:ascii="Times New Roman" w:eastAsia="Times New Roman" w:hAnsi="Times New Roman" w:cs="Times New Roman"/>
                <w:sz w:val="24"/>
                <w:szCs w:val="24"/>
                <w:lang w:val="lt-LT"/>
              </w:rPr>
              <w:t>dijančio plieno 316 SS arba aukštesnės klasės plieno, plyšiniai valytuvai – iš Teflono</w:t>
            </w:r>
          </w:p>
        </w:tc>
        <w:tc>
          <w:tcPr>
            <w:tcW w:w="1843" w:type="dxa"/>
            <w:tcBorders>
              <w:top w:val="single" w:sz="4" w:space="0" w:color="auto"/>
              <w:bottom w:val="single" w:sz="4" w:space="0" w:color="auto"/>
            </w:tcBorders>
          </w:tcPr>
          <w:p w14:paraId="5A14E9AF"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618F599B" w14:textId="77777777" w:rsidTr="00C639FE">
        <w:tc>
          <w:tcPr>
            <w:tcW w:w="570" w:type="dxa"/>
            <w:vMerge/>
          </w:tcPr>
          <w:p w14:paraId="494B0CC1"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F351D9B"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Sistemos komplektacija</w:t>
            </w:r>
          </w:p>
        </w:tc>
        <w:tc>
          <w:tcPr>
            <w:tcW w:w="4678" w:type="dxa"/>
            <w:tcBorders>
              <w:top w:val="single" w:sz="4" w:space="0" w:color="auto"/>
              <w:bottom w:val="single" w:sz="4" w:space="0" w:color="auto"/>
            </w:tcBorders>
          </w:tcPr>
          <w:p w14:paraId="13BDA6D1"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Sistema turi būti pilnai sukom</w:t>
            </w:r>
            <w:r>
              <w:rPr>
                <w:rFonts w:ascii="Times New Roman" w:eastAsia="Times New Roman" w:hAnsi="Times New Roman" w:cs="Times New Roman"/>
                <w:sz w:val="24"/>
                <w:szCs w:val="24"/>
                <w:lang w:val="lt-LT"/>
              </w:rPr>
              <w:t>p</w:t>
            </w:r>
            <w:r w:rsidRPr="00885FB7">
              <w:rPr>
                <w:rFonts w:ascii="Times New Roman" w:eastAsia="Times New Roman" w:hAnsi="Times New Roman" w:cs="Times New Roman"/>
                <w:sz w:val="24"/>
                <w:szCs w:val="24"/>
                <w:lang w:val="lt-LT"/>
              </w:rPr>
              <w:t xml:space="preserve">lektuota ir paruošta darbui, įskaitant išorinius temperatūros palaikymo ir kontrolės įrenginius, vakuumo siurblius ar kitą reikalingą įrangą </w:t>
            </w:r>
            <w:proofErr w:type="spellStart"/>
            <w:r w:rsidRPr="00885FB7">
              <w:rPr>
                <w:rFonts w:ascii="Times New Roman" w:eastAsia="Times New Roman" w:hAnsi="Times New Roman" w:cs="Times New Roman"/>
                <w:sz w:val="24"/>
                <w:szCs w:val="24"/>
                <w:lang w:val="lt-LT"/>
              </w:rPr>
              <w:t>distiliatoriaus</w:t>
            </w:r>
            <w:proofErr w:type="spellEnd"/>
            <w:r w:rsidRPr="00885FB7">
              <w:rPr>
                <w:rFonts w:ascii="Times New Roman" w:eastAsia="Times New Roman" w:hAnsi="Times New Roman" w:cs="Times New Roman"/>
                <w:sz w:val="24"/>
                <w:szCs w:val="24"/>
                <w:lang w:val="lt-LT"/>
              </w:rPr>
              <w:t xml:space="preserve"> darbui. Komplekte taip pat turi būti tūrinio medžiagos padavimo siurblio sistema pusiau automatiniam sistemos darbui</w:t>
            </w:r>
          </w:p>
        </w:tc>
        <w:tc>
          <w:tcPr>
            <w:tcW w:w="1843" w:type="dxa"/>
            <w:tcBorders>
              <w:top w:val="single" w:sz="4" w:space="0" w:color="auto"/>
              <w:bottom w:val="single" w:sz="4" w:space="0" w:color="auto"/>
            </w:tcBorders>
          </w:tcPr>
          <w:p w14:paraId="6DB55BC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05249D58" w14:textId="77777777" w:rsidTr="00C639FE">
        <w:tc>
          <w:tcPr>
            <w:tcW w:w="570" w:type="dxa"/>
            <w:vMerge/>
          </w:tcPr>
          <w:p w14:paraId="536D67A6"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272E2B11"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 maitinimas</w:t>
            </w:r>
          </w:p>
        </w:tc>
        <w:tc>
          <w:tcPr>
            <w:tcW w:w="4678" w:type="dxa"/>
            <w:tcBorders>
              <w:top w:val="single" w:sz="4" w:space="0" w:color="auto"/>
              <w:bottom w:val="single" w:sz="4" w:space="0" w:color="auto"/>
            </w:tcBorders>
          </w:tcPr>
          <w:p w14:paraId="3136E3E6"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220-240V, 50Hz</w:t>
            </w:r>
          </w:p>
        </w:tc>
        <w:tc>
          <w:tcPr>
            <w:tcW w:w="1843" w:type="dxa"/>
            <w:tcBorders>
              <w:top w:val="single" w:sz="4" w:space="0" w:color="auto"/>
              <w:bottom w:val="single" w:sz="4" w:space="0" w:color="auto"/>
            </w:tcBorders>
          </w:tcPr>
          <w:p w14:paraId="21D1B54A"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7B5201AB" w14:textId="77777777" w:rsidTr="00C639FE">
        <w:tc>
          <w:tcPr>
            <w:tcW w:w="570" w:type="dxa"/>
            <w:vMerge/>
          </w:tcPr>
          <w:p w14:paraId="68B4FB0E"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21029DF"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Kita </w:t>
            </w:r>
          </w:p>
        </w:tc>
        <w:tc>
          <w:tcPr>
            <w:tcW w:w="4678" w:type="dxa"/>
            <w:tcBorders>
              <w:top w:val="single" w:sz="4" w:space="0" w:color="auto"/>
              <w:bottom w:val="single" w:sz="4" w:space="0" w:color="auto"/>
            </w:tcBorders>
          </w:tcPr>
          <w:p w14:paraId="41230510"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įranga pateikti CE sertifikatą ir IQ/OQ protokolus</w:t>
            </w:r>
          </w:p>
          <w:p w14:paraId="7786015E"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Esant poreikiui, tiekėjas turi suteikti įrangos kvalifikavimo paslaugas.</w:t>
            </w:r>
          </w:p>
        </w:tc>
        <w:tc>
          <w:tcPr>
            <w:tcW w:w="1843" w:type="dxa"/>
            <w:tcBorders>
              <w:top w:val="single" w:sz="4" w:space="0" w:color="auto"/>
              <w:bottom w:val="single" w:sz="4" w:space="0" w:color="auto"/>
            </w:tcBorders>
          </w:tcPr>
          <w:p w14:paraId="6AEF59B9"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54B21B1" w14:textId="77777777" w:rsidTr="00C639FE">
        <w:tc>
          <w:tcPr>
            <w:tcW w:w="570" w:type="dxa"/>
            <w:vMerge/>
          </w:tcPr>
          <w:p w14:paraId="1416F9E1"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07CF0D9"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Paslaugos</w:t>
            </w:r>
          </w:p>
        </w:tc>
        <w:tc>
          <w:tcPr>
            <w:tcW w:w="4678" w:type="dxa"/>
            <w:tcBorders>
              <w:top w:val="single" w:sz="4" w:space="0" w:color="auto"/>
              <w:bottom w:val="single" w:sz="4" w:space="0" w:color="auto"/>
            </w:tcBorders>
          </w:tcPr>
          <w:p w14:paraId="643092F1"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Įrangos pristatymas, sumontavimas, funkcionalumo patikrinimas, apmokymas dirbti su sistema. Darbus turi atlikti sertifikuotas gamintojo atstovas.</w:t>
            </w:r>
          </w:p>
        </w:tc>
        <w:tc>
          <w:tcPr>
            <w:tcW w:w="1843" w:type="dxa"/>
            <w:tcBorders>
              <w:top w:val="single" w:sz="4" w:space="0" w:color="auto"/>
              <w:bottom w:val="single" w:sz="4" w:space="0" w:color="auto"/>
            </w:tcBorders>
          </w:tcPr>
          <w:p w14:paraId="368206C9"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26707622" w14:textId="77777777" w:rsidTr="00C639FE">
        <w:tc>
          <w:tcPr>
            <w:tcW w:w="570" w:type="dxa"/>
            <w:vMerge/>
          </w:tcPr>
          <w:p w14:paraId="1E584085"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3AAFF127"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Garantija</w:t>
            </w:r>
          </w:p>
        </w:tc>
        <w:tc>
          <w:tcPr>
            <w:tcW w:w="4678" w:type="dxa"/>
            <w:tcBorders>
              <w:top w:val="single" w:sz="4" w:space="0" w:color="auto"/>
              <w:bottom w:val="single" w:sz="4" w:space="0" w:color="auto"/>
            </w:tcBorders>
          </w:tcPr>
          <w:p w14:paraId="0AC33FE9"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Ne mažiau 12 mėnesių  </w:t>
            </w:r>
          </w:p>
        </w:tc>
        <w:tc>
          <w:tcPr>
            <w:tcW w:w="1843" w:type="dxa"/>
            <w:tcBorders>
              <w:top w:val="single" w:sz="4" w:space="0" w:color="auto"/>
              <w:bottom w:val="single" w:sz="4" w:space="0" w:color="auto"/>
            </w:tcBorders>
          </w:tcPr>
          <w:p w14:paraId="7F777FD8"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ED04E9F" w14:textId="77777777" w:rsidTr="00C639FE">
        <w:tc>
          <w:tcPr>
            <w:tcW w:w="570" w:type="dxa"/>
            <w:vMerge w:val="restart"/>
          </w:tcPr>
          <w:p w14:paraId="4370C926" w14:textId="77777777" w:rsidR="00BF2F7F" w:rsidRPr="00885FB7" w:rsidRDefault="00BF2F7F" w:rsidP="00BF2F7F">
            <w:pPr>
              <w:pStyle w:val="ListParagraph"/>
              <w:widowControl w:val="0"/>
              <w:numPr>
                <w:ilvl w:val="0"/>
                <w:numId w:val="1"/>
              </w:numPr>
              <w:pBdr>
                <w:top w:val="nil"/>
                <w:left w:val="nil"/>
                <w:bottom w:val="nil"/>
                <w:right w:val="nil"/>
                <w:between w:val="nil"/>
              </w:pBdr>
              <w:spacing w:after="0" w:line="276" w:lineRule="auto"/>
              <w:rPr>
                <w:rFonts w:ascii="Times New Roman" w:eastAsia="Times New Roman" w:hAnsi="Times New Roman" w:cs="Times New Roman"/>
                <w:b/>
                <w:bCs/>
                <w:sz w:val="24"/>
                <w:szCs w:val="24"/>
                <w:lang w:val="lt-LT"/>
              </w:rPr>
            </w:pPr>
          </w:p>
        </w:tc>
        <w:tc>
          <w:tcPr>
            <w:tcW w:w="9348" w:type="dxa"/>
            <w:gridSpan w:val="3"/>
          </w:tcPr>
          <w:p w14:paraId="58E185A1" w14:textId="77777777" w:rsidR="00BF2F7F" w:rsidRPr="00885FB7" w:rsidRDefault="00BF2F7F" w:rsidP="00C639FE">
            <w:pPr>
              <w:rPr>
                <w:rFonts w:ascii="Times New Roman" w:eastAsia="Times New Roman" w:hAnsi="Times New Roman" w:cs="Times New Roman"/>
                <w:sz w:val="24"/>
                <w:szCs w:val="24"/>
                <w:lang w:val="lt-LT"/>
              </w:rPr>
            </w:pPr>
            <w:r>
              <w:rPr>
                <w:rFonts w:ascii="Times New Roman" w:eastAsia="Times New Roman" w:hAnsi="Times New Roman" w:cs="Times New Roman"/>
                <w:b/>
                <w:sz w:val="24"/>
                <w:szCs w:val="24"/>
                <w:lang w:val="lt-LT"/>
              </w:rPr>
              <w:t xml:space="preserve">4 dalis </w:t>
            </w:r>
            <w:proofErr w:type="spellStart"/>
            <w:r w:rsidRPr="00885FB7">
              <w:rPr>
                <w:rFonts w:ascii="Times New Roman" w:eastAsia="Times New Roman" w:hAnsi="Times New Roman" w:cs="Times New Roman"/>
                <w:b/>
                <w:sz w:val="24"/>
                <w:szCs w:val="24"/>
                <w:lang w:val="lt-LT"/>
              </w:rPr>
              <w:t>Kristalizacijos</w:t>
            </w:r>
            <w:proofErr w:type="spellEnd"/>
            <w:r w:rsidRPr="00885FB7">
              <w:rPr>
                <w:rFonts w:ascii="Times New Roman" w:eastAsia="Times New Roman" w:hAnsi="Times New Roman" w:cs="Times New Roman"/>
                <w:b/>
                <w:sz w:val="24"/>
                <w:szCs w:val="24"/>
                <w:lang w:val="lt-LT"/>
              </w:rPr>
              <w:t xml:space="preserve"> sistema</w:t>
            </w:r>
          </w:p>
        </w:tc>
      </w:tr>
      <w:tr w:rsidR="00BF2F7F" w:rsidRPr="00C90BCF" w14:paraId="2F04D08F" w14:textId="77777777" w:rsidTr="00C639FE">
        <w:tc>
          <w:tcPr>
            <w:tcW w:w="570" w:type="dxa"/>
            <w:vMerge/>
          </w:tcPr>
          <w:p w14:paraId="7865217E"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5AC2E904" w14:textId="77777777" w:rsidR="00BF2F7F" w:rsidRPr="00C90BCF" w:rsidRDefault="00BF2F7F" w:rsidP="00C639FE">
            <w:pPr>
              <w:spacing w:after="0" w:line="240" w:lineRule="auto"/>
              <w:rPr>
                <w:rFonts w:ascii="Times New Roman" w:eastAsia="Times New Roman" w:hAnsi="Times New Roman" w:cs="Times New Roman"/>
                <w:b/>
                <w:sz w:val="24"/>
                <w:szCs w:val="24"/>
                <w:lang w:val="lt-LT"/>
              </w:rPr>
            </w:pPr>
            <w:r w:rsidRPr="00C90BCF">
              <w:rPr>
                <w:rFonts w:ascii="Times New Roman" w:eastAsia="Times New Roman" w:hAnsi="Times New Roman" w:cs="Times New Roman"/>
                <w:sz w:val="24"/>
                <w:szCs w:val="24"/>
                <w:lang w:val="lt-LT"/>
              </w:rPr>
              <w:t>Filtravimo talpa</w:t>
            </w:r>
          </w:p>
        </w:tc>
        <w:tc>
          <w:tcPr>
            <w:tcW w:w="4678" w:type="dxa"/>
            <w:tcBorders>
              <w:bottom w:val="single" w:sz="4" w:space="0" w:color="auto"/>
            </w:tcBorders>
          </w:tcPr>
          <w:p w14:paraId="02721D3E"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Tūris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60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w:t>
            </w:r>
          </w:p>
          <w:p w14:paraId="6ED87E61"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lastRenderedPageBreak/>
              <w:t>Darbinis slėgi</w:t>
            </w:r>
            <w:r>
              <w:rPr>
                <w:rFonts w:ascii="Times New Roman" w:eastAsia="Times New Roman" w:hAnsi="Times New Roman" w:cs="Times New Roman"/>
                <w:sz w:val="24"/>
                <w:szCs w:val="24"/>
                <w:lang w:val="lt-LT"/>
              </w:rPr>
              <w:t xml:space="preserve">s ne siauresniame intervale nei </w:t>
            </w:r>
            <w:r w:rsidRPr="00885FB7">
              <w:rPr>
                <w:rFonts w:ascii="Times New Roman" w:eastAsia="Times New Roman" w:hAnsi="Times New Roman" w:cs="Times New Roman"/>
                <w:sz w:val="24"/>
                <w:szCs w:val="24"/>
                <w:lang w:val="lt-LT"/>
              </w:rPr>
              <w:t xml:space="preserve"> nuo </w:t>
            </w:r>
            <w:r>
              <w:rPr>
                <w:rFonts w:ascii="Times New Roman" w:eastAsia="Times New Roman" w:hAnsi="Times New Roman" w:cs="Times New Roman"/>
                <w:sz w:val="24"/>
                <w:szCs w:val="24"/>
                <w:lang w:val="lt-LT"/>
              </w:rPr>
              <w:t>0,9</w:t>
            </w:r>
            <w:r w:rsidRPr="00885FB7">
              <w:rPr>
                <w:rFonts w:ascii="Times New Roman" w:eastAsia="Times New Roman" w:hAnsi="Times New Roman" w:cs="Times New Roman"/>
                <w:sz w:val="24"/>
                <w:szCs w:val="24"/>
                <w:lang w:val="lt-LT"/>
              </w:rPr>
              <w:t>Bar iki -</w:t>
            </w:r>
            <w:r>
              <w:rPr>
                <w:rFonts w:ascii="Times New Roman" w:eastAsia="Times New Roman" w:hAnsi="Times New Roman" w:cs="Times New Roman"/>
                <w:sz w:val="24"/>
                <w:szCs w:val="24"/>
                <w:lang w:val="lt-LT"/>
              </w:rPr>
              <w:t>0,9</w:t>
            </w:r>
            <w:r w:rsidRPr="00885FB7">
              <w:rPr>
                <w:rFonts w:ascii="Times New Roman" w:eastAsia="Times New Roman" w:hAnsi="Times New Roman" w:cs="Times New Roman"/>
                <w:sz w:val="24"/>
                <w:szCs w:val="24"/>
                <w:lang w:val="lt-LT"/>
              </w:rPr>
              <w:t xml:space="preserve"> Bar</w:t>
            </w:r>
          </w:p>
          <w:p w14:paraId="02754B8D"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Darbinė temperatūra </w:t>
            </w:r>
            <w:r>
              <w:rPr>
                <w:rFonts w:ascii="Times New Roman" w:eastAsia="Times New Roman" w:hAnsi="Times New Roman" w:cs="Times New Roman"/>
                <w:sz w:val="24"/>
                <w:szCs w:val="24"/>
                <w:lang w:val="lt-LT"/>
              </w:rPr>
              <w:t xml:space="preserve">ne siauresniame intervale nei </w:t>
            </w:r>
            <w:r w:rsidRPr="00885FB7">
              <w:rPr>
                <w:rFonts w:ascii="Times New Roman" w:eastAsia="Times New Roman" w:hAnsi="Times New Roman" w:cs="Times New Roman"/>
                <w:sz w:val="24"/>
                <w:szCs w:val="24"/>
                <w:lang w:val="lt-LT"/>
              </w:rPr>
              <w:t xml:space="preserve"> nuo -20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40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68E0117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Elektrinė mechaninė maišyklė su aukščio reguliavimu.</w:t>
            </w:r>
          </w:p>
          <w:p w14:paraId="770A4F94"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Atidaromas dugnas.</w:t>
            </w:r>
          </w:p>
          <w:p w14:paraId="619BD9B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Elektra šildomi  marškiniai arba alternatyvūs variantai galia nemažesnė nei 6kW.</w:t>
            </w:r>
          </w:p>
          <w:p w14:paraId="32FB8876"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bottom w:val="single" w:sz="4" w:space="0" w:color="auto"/>
            </w:tcBorders>
          </w:tcPr>
          <w:p w14:paraId="76AEE7F0"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C90BCF" w14:paraId="644E0228" w14:textId="77777777" w:rsidTr="00C639FE">
        <w:tc>
          <w:tcPr>
            <w:tcW w:w="570" w:type="dxa"/>
            <w:vMerge/>
          </w:tcPr>
          <w:p w14:paraId="66C1C6DA"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32F68F49"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Mobilios šaldymo mašinos 4kW</w:t>
            </w:r>
          </w:p>
        </w:tc>
        <w:tc>
          <w:tcPr>
            <w:tcW w:w="4678" w:type="dxa"/>
            <w:tcBorders>
              <w:top w:val="single" w:sz="4" w:space="0" w:color="auto"/>
              <w:bottom w:val="single" w:sz="4" w:space="0" w:color="auto"/>
            </w:tcBorders>
          </w:tcPr>
          <w:p w14:paraId="37E3A130" w14:textId="77777777" w:rsidR="00BF2F7F" w:rsidRPr="00885FB7" w:rsidRDefault="00BF2F7F" w:rsidP="00C639FE">
            <w:pPr>
              <w:jc w:val="both"/>
              <w:rPr>
                <w:rFonts w:ascii="Times New Roman" w:eastAsia="Times New Roman" w:hAnsi="Times New Roman" w:cs="Times New Roman"/>
                <w:bCs/>
                <w:sz w:val="24"/>
                <w:szCs w:val="24"/>
                <w:lang w:val="lt-LT"/>
              </w:rPr>
            </w:pPr>
            <w:r w:rsidRPr="00885FB7">
              <w:rPr>
                <w:rFonts w:ascii="Times New Roman" w:eastAsia="Times New Roman" w:hAnsi="Times New Roman" w:cs="Times New Roman"/>
                <w:bCs/>
                <w:sz w:val="24"/>
                <w:szCs w:val="24"/>
                <w:lang w:val="lt-LT"/>
              </w:rPr>
              <w:t>Šaldymo našumas ne</w:t>
            </w:r>
            <w:r>
              <w:rPr>
                <w:rFonts w:ascii="Times New Roman" w:eastAsia="Times New Roman" w:hAnsi="Times New Roman" w:cs="Times New Roman"/>
                <w:bCs/>
                <w:sz w:val="24"/>
                <w:szCs w:val="24"/>
                <w:lang w:val="lt-LT"/>
              </w:rPr>
              <w:t xml:space="preserve"> </w:t>
            </w:r>
            <w:r w:rsidRPr="00885FB7">
              <w:rPr>
                <w:rFonts w:ascii="Times New Roman" w:eastAsia="Times New Roman" w:hAnsi="Times New Roman" w:cs="Times New Roman"/>
                <w:bCs/>
                <w:sz w:val="24"/>
                <w:szCs w:val="24"/>
                <w:lang w:val="lt-LT"/>
              </w:rPr>
              <w:t>mažesnis kaip 4 kW prie -30</w:t>
            </w:r>
            <w:r w:rsidRPr="00885FB7">
              <w:rPr>
                <w:rFonts w:ascii="Times New Roman" w:eastAsia="Times New Roman" w:hAnsi="Times New Roman" w:cs="Times New Roman"/>
                <w:bCs/>
                <w:sz w:val="24"/>
                <w:szCs w:val="24"/>
                <w:vertAlign w:val="superscript"/>
                <w:lang w:val="lt-LT"/>
              </w:rPr>
              <w:t>0</w:t>
            </w:r>
            <w:r w:rsidRPr="00885FB7">
              <w:rPr>
                <w:rFonts w:ascii="Times New Roman" w:eastAsia="Times New Roman" w:hAnsi="Times New Roman" w:cs="Times New Roman"/>
                <w:bCs/>
                <w:sz w:val="24"/>
                <w:szCs w:val="24"/>
                <w:lang w:val="lt-LT"/>
              </w:rPr>
              <w:t>C išgarinimo ir 45</w:t>
            </w:r>
            <w:r w:rsidRPr="00885FB7">
              <w:rPr>
                <w:rFonts w:ascii="Times New Roman" w:eastAsia="Times New Roman" w:hAnsi="Times New Roman" w:cs="Times New Roman"/>
                <w:bCs/>
                <w:sz w:val="24"/>
                <w:szCs w:val="24"/>
                <w:vertAlign w:val="superscript"/>
                <w:lang w:val="lt-LT"/>
              </w:rPr>
              <w:t>0</w:t>
            </w:r>
            <w:r w:rsidRPr="00885FB7">
              <w:rPr>
                <w:rFonts w:ascii="Times New Roman" w:eastAsia="Times New Roman" w:hAnsi="Times New Roman" w:cs="Times New Roman"/>
                <w:bCs/>
                <w:sz w:val="24"/>
                <w:szCs w:val="24"/>
                <w:lang w:val="lt-LT"/>
              </w:rPr>
              <w:t>C kondensacijos</w:t>
            </w:r>
          </w:p>
          <w:p w14:paraId="32AB74B9"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bCs/>
                <w:sz w:val="24"/>
                <w:szCs w:val="24"/>
                <w:lang w:val="lt-LT"/>
              </w:rPr>
              <w:t>Jungiama prie bendros šaldymo sistemos kaip gilaus šalčio priedas.</w:t>
            </w:r>
          </w:p>
        </w:tc>
        <w:tc>
          <w:tcPr>
            <w:tcW w:w="1843" w:type="dxa"/>
            <w:tcBorders>
              <w:top w:val="single" w:sz="4" w:space="0" w:color="auto"/>
              <w:bottom w:val="single" w:sz="4" w:space="0" w:color="auto"/>
            </w:tcBorders>
          </w:tcPr>
          <w:p w14:paraId="76A99F37"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C90BCF" w14:paraId="14FF8F6A" w14:textId="77777777" w:rsidTr="00C639FE">
        <w:tc>
          <w:tcPr>
            <w:tcW w:w="570" w:type="dxa"/>
            <w:vMerge/>
          </w:tcPr>
          <w:p w14:paraId="1FB59811"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14978E5C"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Kiti sistemos komponentai</w:t>
            </w:r>
          </w:p>
        </w:tc>
        <w:tc>
          <w:tcPr>
            <w:tcW w:w="4678" w:type="dxa"/>
            <w:tcBorders>
              <w:top w:val="single" w:sz="4" w:space="0" w:color="auto"/>
              <w:bottom w:val="single" w:sz="4" w:space="0" w:color="auto"/>
            </w:tcBorders>
          </w:tcPr>
          <w:p w14:paraId="153D0C28"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įranga turi būti sujungta vamzdynu ir skysčius transportuojančiais siurbliais</w:t>
            </w:r>
          </w:p>
          <w:p w14:paraId="62081EDD"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Papildomos talpos tirpikliams ir tarpiniams produktams</w:t>
            </w:r>
          </w:p>
          <w:p w14:paraId="6C94F74C"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Šildomi ir šaldomi sistemos komponentai turi būti termiškai izoliuoti</w:t>
            </w:r>
          </w:p>
        </w:tc>
        <w:tc>
          <w:tcPr>
            <w:tcW w:w="1843" w:type="dxa"/>
            <w:tcBorders>
              <w:top w:val="single" w:sz="4" w:space="0" w:color="auto"/>
              <w:bottom w:val="single" w:sz="4" w:space="0" w:color="auto"/>
            </w:tcBorders>
          </w:tcPr>
          <w:p w14:paraId="29E017D8"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C90BCF" w14:paraId="7811C201" w14:textId="77777777" w:rsidTr="00C639FE">
        <w:tc>
          <w:tcPr>
            <w:tcW w:w="570" w:type="dxa"/>
            <w:vMerge/>
          </w:tcPr>
          <w:p w14:paraId="2B2D9619"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0EE40697"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Paslaugos</w:t>
            </w:r>
          </w:p>
        </w:tc>
        <w:tc>
          <w:tcPr>
            <w:tcW w:w="4678" w:type="dxa"/>
            <w:tcBorders>
              <w:top w:val="single" w:sz="4" w:space="0" w:color="auto"/>
              <w:bottom w:val="single" w:sz="4" w:space="0" w:color="auto"/>
            </w:tcBorders>
          </w:tcPr>
          <w:p w14:paraId="5CDD8999"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Įrangos pristatymas, sumontavimas, funkcionalumo patikrinimas, apmokymas dirbti su sistema. Darbus turi atlikti sertifikuotas gamintojo atstovas.</w:t>
            </w:r>
          </w:p>
        </w:tc>
        <w:tc>
          <w:tcPr>
            <w:tcW w:w="1843" w:type="dxa"/>
            <w:tcBorders>
              <w:top w:val="single" w:sz="4" w:space="0" w:color="auto"/>
              <w:bottom w:val="single" w:sz="4" w:space="0" w:color="auto"/>
            </w:tcBorders>
          </w:tcPr>
          <w:p w14:paraId="39F49C0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C90BCF" w14:paraId="4FF63B7B" w14:textId="77777777" w:rsidTr="00C639FE">
        <w:tc>
          <w:tcPr>
            <w:tcW w:w="570" w:type="dxa"/>
            <w:vMerge/>
          </w:tcPr>
          <w:p w14:paraId="5C4C92ED"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00AD83F7"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 xml:space="preserve">Kita </w:t>
            </w:r>
          </w:p>
        </w:tc>
        <w:tc>
          <w:tcPr>
            <w:tcW w:w="4678" w:type="dxa"/>
            <w:tcBorders>
              <w:top w:val="single" w:sz="4" w:space="0" w:color="auto"/>
            </w:tcBorders>
          </w:tcPr>
          <w:p w14:paraId="1BAC437E"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sistema turi funkcionuoti kaip vienas bendras įrenginys</w:t>
            </w:r>
          </w:p>
          <w:p w14:paraId="3AA60B6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įranga pateikti CE sertifikatą ir IQ/OQ protokolus</w:t>
            </w:r>
          </w:p>
          <w:p w14:paraId="0F10FAA1"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Esant poreikiui, tiekėjas turi suteikti įrangos kvalifikavimo paslaugas.</w:t>
            </w:r>
          </w:p>
        </w:tc>
        <w:tc>
          <w:tcPr>
            <w:tcW w:w="1843" w:type="dxa"/>
            <w:tcBorders>
              <w:top w:val="single" w:sz="4" w:space="0" w:color="auto"/>
            </w:tcBorders>
          </w:tcPr>
          <w:p w14:paraId="196B99C1"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bl>
    <w:tbl>
      <w:tblPr>
        <w:tblStyle w:val="TableGrid"/>
        <w:tblW w:w="9918" w:type="dxa"/>
        <w:tblLayout w:type="fixed"/>
        <w:tblLook w:val="04A0" w:firstRow="1" w:lastRow="0" w:firstColumn="1" w:lastColumn="0" w:noHBand="0" w:noVBand="1"/>
      </w:tblPr>
      <w:tblGrid>
        <w:gridCol w:w="570"/>
        <w:gridCol w:w="2827"/>
        <w:gridCol w:w="4678"/>
        <w:gridCol w:w="1843"/>
      </w:tblGrid>
      <w:tr w:rsidR="00BF2F7F" w:rsidRPr="00C90BCF" w14:paraId="5AF40D34" w14:textId="77777777" w:rsidTr="00C639FE">
        <w:tc>
          <w:tcPr>
            <w:tcW w:w="570" w:type="dxa"/>
            <w:vMerge w:val="restart"/>
          </w:tcPr>
          <w:p w14:paraId="3454CAA1" w14:textId="77777777" w:rsidR="00BF2F7F" w:rsidRPr="00C90BCF" w:rsidRDefault="00BF2F7F" w:rsidP="00BF2F7F">
            <w:pPr>
              <w:pStyle w:val="ListParagraph"/>
              <w:numPr>
                <w:ilvl w:val="0"/>
                <w:numId w:val="1"/>
              </w:numPr>
              <w:tabs>
                <w:tab w:val="left" w:pos="540"/>
              </w:tabs>
              <w:jc w:val="both"/>
              <w:rPr>
                <w:rFonts w:ascii="Times New Roman" w:eastAsia="Times New Roman" w:hAnsi="Times New Roman" w:cs="Times New Roman"/>
                <w:bCs/>
                <w:sz w:val="24"/>
                <w:szCs w:val="24"/>
                <w:lang w:val="lt-LT"/>
              </w:rPr>
            </w:pPr>
          </w:p>
        </w:tc>
        <w:tc>
          <w:tcPr>
            <w:tcW w:w="9348" w:type="dxa"/>
            <w:gridSpan w:val="3"/>
          </w:tcPr>
          <w:p w14:paraId="33EE6060" w14:textId="77777777" w:rsidR="00BF2F7F" w:rsidRPr="00C90BCF" w:rsidRDefault="00BF2F7F" w:rsidP="00C639FE">
            <w:pPr>
              <w:rPr>
                <w:rFonts w:ascii="Times New Roman" w:hAnsi="Times New Roman" w:cs="Times New Roman"/>
                <w:b/>
                <w:bCs/>
                <w:sz w:val="24"/>
                <w:szCs w:val="24"/>
                <w:lang w:val="lt-LT"/>
              </w:rPr>
            </w:pPr>
            <w:r>
              <w:rPr>
                <w:rFonts w:ascii="Times New Roman" w:hAnsi="Times New Roman" w:cs="Times New Roman"/>
                <w:b/>
                <w:bCs/>
                <w:sz w:val="24"/>
                <w:szCs w:val="24"/>
                <w:lang w:val="lt-LT"/>
              </w:rPr>
              <w:t xml:space="preserve">5 dalis </w:t>
            </w:r>
            <w:proofErr w:type="spellStart"/>
            <w:r w:rsidRPr="00C90BCF">
              <w:rPr>
                <w:rFonts w:ascii="Times New Roman" w:hAnsi="Times New Roman" w:cs="Times New Roman"/>
                <w:b/>
                <w:bCs/>
                <w:sz w:val="24"/>
                <w:szCs w:val="24"/>
                <w:lang w:val="lt-LT"/>
              </w:rPr>
              <w:t>Preparatyvinės</w:t>
            </w:r>
            <w:proofErr w:type="spellEnd"/>
            <w:r w:rsidRPr="00C90BCF">
              <w:rPr>
                <w:rFonts w:ascii="Times New Roman" w:hAnsi="Times New Roman" w:cs="Times New Roman"/>
                <w:b/>
                <w:bCs/>
                <w:sz w:val="24"/>
                <w:szCs w:val="24"/>
                <w:lang w:val="lt-LT"/>
              </w:rPr>
              <w:t xml:space="preserve"> chromatografijos sistema</w:t>
            </w:r>
          </w:p>
        </w:tc>
      </w:tr>
      <w:tr w:rsidR="00BF2F7F" w:rsidRPr="00C90BCF" w14:paraId="0B4C6B5E" w14:textId="77777777" w:rsidTr="00C639FE">
        <w:tc>
          <w:tcPr>
            <w:tcW w:w="570" w:type="dxa"/>
            <w:vMerge/>
          </w:tcPr>
          <w:p w14:paraId="5FAB64EC"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4D4B9431" w14:textId="77777777" w:rsidR="00BF2F7F" w:rsidRPr="00C90BCF" w:rsidRDefault="00BF2F7F" w:rsidP="00C639FE">
            <w:pPr>
              <w:rPr>
                <w:rFonts w:ascii="Times New Roman" w:eastAsia="Times New Roman" w:hAnsi="Times New Roman" w:cs="Times New Roman"/>
                <w:bCs/>
                <w:sz w:val="24"/>
                <w:szCs w:val="24"/>
                <w:lang w:val="lt-LT"/>
              </w:rPr>
            </w:pPr>
            <w:proofErr w:type="spellStart"/>
            <w:r w:rsidRPr="00C90BCF">
              <w:rPr>
                <w:rFonts w:ascii="Times New Roman" w:hAnsi="Times New Roman" w:cs="Times New Roman"/>
                <w:sz w:val="24"/>
                <w:szCs w:val="24"/>
                <w:lang w:val="lt-LT"/>
              </w:rPr>
              <w:t>Eliuentų</w:t>
            </w:r>
            <w:proofErr w:type="spellEnd"/>
            <w:r w:rsidRPr="00C90BCF">
              <w:rPr>
                <w:rFonts w:ascii="Times New Roman" w:hAnsi="Times New Roman" w:cs="Times New Roman"/>
                <w:sz w:val="24"/>
                <w:szCs w:val="24"/>
                <w:lang w:val="lt-LT"/>
              </w:rPr>
              <w:t xml:space="preserve"> tiekimo sistema</w:t>
            </w:r>
          </w:p>
        </w:tc>
        <w:tc>
          <w:tcPr>
            <w:tcW w:w="4678" w:type="dxa"/>
          </w:tcPr>
          <w:p w14:paraId="6780E933" w14:textId="77777777" w:rsidR="00BF2F7F" w:rsidRPr="00885FB7" w:rsidRDefault="00BF2F7F" w:rsidP="00C639FE">
            <w:pPr>
              <w:suppressAutoHyphens/>
              <w:autoSpaceDN w:val="0"/>
              <w:jc w:val="both"/>
              <w:textAlignment w:val="baseline"/>
              <w:rPr>
                <w:rFonts w:ascii="Times New Roman" w:hAnsi="Times New Roman"/>
                <w:i/>
                <w:sz w:val="24"/>
                <w:lang w:val="lt-LT"/>
              </w:rPr>
            </w:pPr>
            <w:r w:rsidRPr="00885FB7">
              <w:rPr>
                <w:rFonts w:ascii="Times New Roman" w:hAnsi="Times New Roman"/>
                <w:sz w:val="24"/>
                <w:lang w:val="lt-LT"/>
              </w:rPr>
              <w:t>Siurblio srauto intervalas ne siauresnis nei nuo 50 iki 500ml/min.</w:t>
            </w:r>
          </w:p>
          <w:p w14:paraId="577F3BB8"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Maksimalus darbinis siurblio slėgis ne mažiau nei 10bar.</w:t>
            </w:r>
          </w:p>
          <w:p w14:paraId="1E4A2625" w14:textId="17231B54" w:rsidR="00BF2F7F" w:rsidRPr="00C90BCF" w:rsidRDefault="007109C2" w:rsidP="00EB39DD">
            <w:pPr>
              <w:suppressAutoHyphens/>
              <w:autoSpaceDN w:val="0"/>
              <w:jc w:val="both"/>
              <w:textAlignment w:val="baseline"/>
              <w:rPr>
                <w:rFonts w:ascii="Times New Roman" w:hAnsi="Times New Roman" w:cs="Times New Roman"/>
                <w:sz w:val="24"/>
                <w:szCs w:val="24"/>
                <w:lang w:val="lt-LT"/>
              </w:rPr>
            </w:pPr>
            <w:r>
              <w:rPr>
                <w:rFonts w:ascii="Times New Roman" w:hAnsi="Times New Roman"/>
                <w:sz w:val="24"/>
                <w:lang w:val="lt-LT"/>
              </w:rPr>
              <w:lastRenderedPageBreak/>
              <w:t>Galimybė dirbti su n</w:t>
            </w:r>
            <w:r w:rsidR="00BF2F7F" w:rsidRPr="00885FB7">
              <w:rPr>
                <w:rFonts w:ascii="Times New Roman" w:hAnsi="Times New Roman"/>
                <w:sz w:val="24"/>
                <w:lang w:val="lt-LT"/>
              </w:rPr>
              <w:t xml:space="preserve">e mažiau nei 4 </w:t>
            </w:r>
            <w:proofErr w:type="spellStart"/>
            <w:r w:rsidR="00BF2F7F" w:rsidRPr="00885FB7">
              <w:rPr>
                <w:rFonts w:ascii="Times New Roman" w:hAnsi="Times New Roman"/>
                <w:sz w:val="24"/>
                <w:lang w:val="lt-LT"/>
              </w:rPr>
              <w:t>eliuentų</w:t>
            </w:r>
            <w:proofErr w:type="spellEnd"/>
            <w:r w:rsidR="00BF2F7F" w:rsidRPr="00885FB7">
              <w:rPr>
                <w:rFonts w:ascii="Times New Roman" w:hAnsi="Times New Roman"/>
                <w:sz w:val="24"/>
                <w:lang w:val="lt-LT"/>
              </w:rPr>
              <w:t xml:space="preserve"> tiekimo kanalai</w:t>
            </w:r>
            <w:r>
              <w:rPr>
                <w:rFonts w:ascii="Times New Roman" w:hAnsi="Times New Roman"/>
                <w:sz w:val="24"/>
                <w:lang w:val="lt-LT"/>
              </w:rPr>
              <w:t>s</w:t>
            </w:r>
            <w:r w:rsidR="00BF2F7F" w:rsidRPr="00885FB7">
              <w:rPr>
                <w:rFonts w:ascii="Times New Roman" w:hAnsi="Times New Roman"/>
                <w:sz w:val="24"/>
                <w:lang w:val="lt-LT"/>
              </w:rPr>
              <w:t xml:space="preserve"> gradiento formavimui</w:t>
            </w:r>
            <w:r>
              <w:rPr>
                <w:rFonts w:ascii="Times New Roman" w:hAnsi="Times New Roman"/>
                <w:sz w:val="24"/>
                <w:lang w:val="lt-LT"/>
              </w:rPr>
              <w:t xml:space="preserve"> atskirai arba pritaikius papildomus priedus</w:t>
            </w:r>
            <w:r w:rsidR="00BF2F7F" w:rsidRPr="00885FB7">
              <w:rPr>
                <w:rFonts w:ascii="Times New Roman" w:hAnsi="Times New Roman"/>
                <w:sz w:val="24"/>
                <w:lang w:val="lt-LT"/>
              </w:rPr>
              <w:t>.</w:t>
            </w:r>
          </w:p>
        </w:tc>
        <w:tc>
          <w:tcPr>
            <w:tcW w:w="1843" w:type="dxa"/>
          </w:tcPr>
          <w:p w14:paraId="1DA62E56" w14:textId="77777777" w:rsidR="00BF2F7F" w:rsidRPr="00C90BCF" w:rsidRDefault="00BF2F7F" w:rsidP="00C639FE">
            <w:pPr>
              <w:rPr>
                <w:rFonts w:ascii="Times New Roman" w:hAnsi="Times New Roman" w:cs="Times New Roman"/>
                <w:sz w:val="24"/>
                <w:szCs w:val="24"/>
                <w:lang w:val="lt-LT"/>
              </w:rPr>
            </w:pPr>
          </w:p>
        </w:tc>
      </w:tr>
      <w:tr w:rsidR="00BF2F7F" w:rsidRPr="00C90BCF" w14:paraId="63C70015" w14:textId="77777777" w:rsidTr="00C639FE">
        <w:tc>
          <w:tcPr>
            <w:tcW w:w="570" w:type="dxa"/>
            <w:vMerge/>
          </w:tcPr>
          <w:p w14:paraId="0DBFABA0"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0D27CEA1"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Našumas</w:t>
            </w:r>
          </w:p>
        </w:tc>
        <w:tc>
          <w:tcPr>
            <w:tcW w:w="4678" w:type="dxa"/>
          </w:tcPr>
          <w:p w14:paraId="4B2E9E20"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Sistema turi būti pritaikyta darbui su kolonomis, kurių įkrova nuo ne daugiau nei 50 iki ne mažiau nei 1500g. Sistema turi būti suderinama su visų gamintojų kolonomis.</w:t>
            </w:r>
          </w:p>
        </w:tc>
        <w:tc>
          <w:tcPr>
            <w:tcW w:w="1843" w:type="dxa"/>
          </w:tcPr>
          <w:p w14:paraId="56750ED6" w14:textId="77777777" w:rsidR="00BF2F7F" w:rsidRPr="00C90BCF" w:rsidRDefault="00BF2F7F" w:rsidP="00C639FE">
            <w:pPr>
              <w:rPr>
                <w:rFonts w:ascii="Times New Roman" w:hAnsi="Times New Roman" w:cs="Times New Roman"/>
                <w:sz w:val="24"/>
                <w:szCs w:val="24"/>
                <w:lang w:val="lt-LT"/>
              </w:rPr>
            </w:pPr>
          </w:p>
        </w:tc>
      </w:tr>
      <w:tr w:rsidR="00BF2F7F" w:rsidRPr="00C90BCF" w14:paraId="0C553CB6" w14:textId="77777777" w:rsidTr="00C639FE">
        <w:tc>
          <w:tcPr>
            <w:tcW w:w="570" w:type="dxa"/>
            <w:vMerge/>
          </w:tcPr>
          <w:p w14:paraId="645B0563"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12EA860D"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UV-VIS detektorius</w:t>
            </w:r>
          </w:p>
        </w:tc>
        <w:tc>
          <w:tcPr>
            <w:tcW w:w="4678" w:type="dxa"/>
          </w:tcPr>
          <w:p w14:paraId="4A256774" w14:textId="17FD895A"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 xml:space="preserve">Bangos ilgių intervalas nuo </w:t>
            </w:r>
            <w:r w:rsidR="00A54C83">
              <w:rPr>
                <w:rFonts w:ascii="Times New Roman" w:hAnsi="Times New Roman"/>
                <w:sz w:val="24"/>
                <w:lang w:val="lt-LT"/>
              </w:rPr>
              <w:t>2</w:t>
            </w:r>
            <w:r w:rsidRPr="00885FB7">
              <w:rPr>
                <w:rFonts w:ascii="Times New Roman" w:hAnsi="Times New Roman"/>
                <w:sz w:val="24"/>
                <w:lang w:val="lt-LT"/>
              </w:rPr>
              <w:t xml:space="preserve">00 iki </w:t>
            </w:r>
            <w:r w:rsidR="00987260">
              <w:rPr>
                <w:rFonts w:ascii="Times New Roman" w:hAnsi="Times New Roman"/>
                <w:sz w:val="24"/>
                <w:lang w:val="lt-LT"/>
              </w:rPr>
              <w:t>8</w:t>
            </w:r>
            <w:r w:rsidRPr="00885FB7">
              <w:rPr>
                <w:rFonts w:ascii="Times New Roman" w:hAnsi="Times New Roman"/>
                <w:sz w:val="24"/>
                <w:lang w:val="lt-LT"/>
              </w:rPr>
              <w:t>00nm (UV-VIS);</w:t>
            </w:r>
          </w:p>
          <w:p w14:paraId="17FEB8F7"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UV frakcijų surinkimo režimai naudojant vieną, du arba visus bangos ilgius.</w:t>
            </w:r>
          </w:p>
        </w:tc>
        <w:tc>
          <w:tcPr>
            <w:tcW w:w="1843" w:type="dxa"/>
          </w:tcPr>
          <w:p w14:paraId="220A9DD2" w14:textId="77777777" w:rsidR="00BF2F7F" w:rsidRPr="00C90BCF" w:rsidRDefault="00BF2F7F" w:rsidP="00C639FE">
            <w:pPr>
              <w:rPr>
                <w:rFonts w:ascii="Times New Roman" w:hAnsi="Times New Roman" w:cs="Times New Roman"/>
                <w:sz w:val="24"/>
                <w:szCs w:val="24"/>
                <w:lang w:val="lt-LT"/>
              </w:rPr>
            </w:pPr>
          </w:p>
        </w:tc>
      </w:tr>
      <w:tr w:rsidR="00BF2F7F" w:rsidRPr="00C90BCF" w14:paraId="2B6FFFC3" w14:textId="77777777" w:rsidTr="00C639FE">
        <w:tc>
          <w:tcPr>
            <w:tcW w:w="570" w:type="dxa"/>
            <w:vMerge/>
          </w:tcPr>
          <w:p w14:paraId="3D06C72B"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4813872D"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Frakcijų kolektorius</w:t>
            </w:r>
          </w:p>
        </w:tc>
        <w:tc>
          <w:tcPr>
            <w:tcW w:w="4678" w:type="dxa"/>
          </w:tcPr>
          <w:p w14:paraId="303598EC" w14:textId="4C14900E"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Maksimalus surenkamų frakcijų skaičius nekeičiant stovelių</w:t>
            </w:r>
            <w:r w:rsidR="00987260">
              <w:rPr>
                <w:rFonts w:ascii="Times New Roman" w:hAnsi="Times New Roman"/>
                <w:sz w:val="24"/>
                <w:lang w:val="lt-LT"/>
              </w:rPr>
              <w:t>/kanalų</w:t>
            </w:r>
            <w:r w:rsidRPr="00885FB7">
              <w:rPr>
                <w:rFonts w:ascii="Times New Roman" w:hAnsi="Times New Roman"/>
                <w:sz w:val="24"/>
                <w:lang w:val="lt-LT"/>
              </w:rPr>
              <w:t xml:space="preserve"> proceso metu ne mažiau nei </w:t>
            </w:r>
            <w:r w:rsidR="00987260">
              <w:rPr>
                <w:rFonts w:ascii="Times New Roman" w:hAnsi="Times New Roman"/>
                <w:sz w:val="24"/>
                <w:lang w:val="lt-LT"/>
              </w:rPr>
              <w:t>10</w:t>
            </w:r>
            <w:r w:rsidR="00987260" w:rsidRPr="00885FB7">
              <w:rPr>
                <w:rFonts w:ascii="Times New Roman" w:hAnsi="Times New Roman"/>
                <w:sz w:val="24"/>
                <w:lang w:val="lt-LT"/>
              </w:rPr>
              <w:t xml:space="preserve"> </w:t>
            </w:r>
            <w:r w:rsidRPr="00885FB7">
              <w:rPr>
                <w:rFonts w:ascii="Times New Roman" w:hAnsi="Times New Roman"/>
                <w:sz w:val="24"/>
                <w:lang w:val="lt-LT"/>
              </w:rPr>
              <w:t>vnt.</w:t>
            </w:r>
          </w:p>
          <w:p w14:paraId="13386BD4" w14:textId="03BFBB99"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Turi būti galimybė naudoti didelio tūrio frakcijų surinkimo komplektą.</w:t>
            </w:r>
          </w:p>
        </w:tc>
        <w:tc>
          <w:tcPr>
            <w:tcW w:w="1843" w:type="dxa"/>
          </w:tcPr>
          <w:p w14:paraId="768D728A" w14:textId="77777777" w:rsidR="00BF2F7F" w:rsidRPr="00C90BCF" w:rsidRDefault="00BF2F7F" w:rsidP="00C639FE">
            <w:pPr>
              <w:rPr>
                <w:rFonts w:ascii="Times New Roman" w:hAnsi="Times New Roman" w:cs="Times New Roman"/>
                <w:sz w:val="24"/>
                <w:szCs w:val="24"/>
                <w:lang w:val="lt-LT"/>
              </w:rPr>
            </w:pPr>
          </w:p>
        </w:tc>
      </w:tr>
      <w:tr w:rsidR="00BF2F7F" w:rsidRPr="00C90BCF" w14:paraId="0D833AFB" w14:textId="77777777" w:rsidTr="00C639FE">
        <w:tc>
          <w:tcPr>
            <w:tcW w:w="570" w:type="dxa"/>
            <w:vMerge/>
          </w:tcPr>
          <w:p w14:paraId="02B39769"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3EC45A21"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Sistemos valdymas</w:t>
            </w:r>
          </w:p>
        </w:tc>
        <w:tc>
          <w:tcPr>
            <w:tcW w:w="4678" w:type="dxa"/>
          </w:tcPr>
          <w:p w14:paraId="0DC28CAB" w14:textId="3A328AC0"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Valdymas 10,4 colio liečiamu ekranu</w:t>
            </w:r>
            <w:r w:rsidR="00CE70A2">
              <w:rPr>
                <w:rFonts w:ascii="Times New Roman" w:hAnsi="Times New Roman"/>
                <w:sz w:val="24"/>
                <w:lang w:val="lt-LT"/>
              </w:rPr>
              <w:t xml:space="preserve">, arba </w:t>
            </w:r>
            <w:r w:rsidR="00987260">
              <w:rPr>
                <w:rFonts w:ascii="Times New Roman" w:hAnsi="Times New Roman"/>
                <w:sz w:val="24"/>
                <w:lang w:val="lt-LT"/>
              </w:rPr>
              <w:t>kompiuteriu</w:t>
            </w:r>
          </w:p>
        </w:tc>
        <w:tc>
          <w:tcPr>
            <w:tcW w:w="1843" w:type="dxa"/>
          </w:tcPr>
          <w:p w14:paraId="7B9B3D15" w14:textId="77777777" w:rsidR="00BF2F7F" w:rsidRPr="00C90BCF" w:rsidRDefault="00BF2F7F" w:rsidP="00C639FE">
            <w:pPr>
              <w:rPr>
                <w:rFonts w:ascii="Times New Roman" w:hAnsi="Times New Roman" w:cs="Times New Roman"/>
                <w:sz w:val="24"/>
                <w:szCs w:val="24"/>
                <w:lang w:val="lt-LT"/>
              </w:rPr>
            </w:pPr>
          </w:p>
        </w:tc>
      </w:tr>
      <w:tr w:rsidR="00BF2F7F" w:rsidRPr="00C90BCF" w14:paraId="6F899C82" w14:textId="77777777" w:rsidTr="00C639FE">
        <w:tc>
          <w:tcPr>
            <w:tcW w:w="570" w:type="dxa"/>
            <w:vMerge/>
          </w:tcPr>
          <w:p w14:paraId="7E7A5578"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362DD5D4"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El. maitinimas</w:t>
            </w:r>
          </w:p>
        </w:tc>
        <w:tc>
          <w:tcPr>
            <w:tcW w:w="4678" w:type="dxa"/>
          </w:tcPr>
          <w:p w14:paraId="1770FBF6"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100–240 VAC, 50/60 Hz, 4.0 A.</w:t>
            </w:r>
          </w:p>
        </w:tc>
        <w:tc>
          <w:tcPr>
            <w:tcW w:w="1843" w:type="dxa"/>
          </w:tcPr>
          <w:p w14:paraId="647ECCF4" w14:textId="77777777" w:rsidR="00BF2F7F" w:rsidRPr="00C90BCF" w:rsidRDefault="00BF2F7F" w:rsidP="00C639FE">
            <w:pPr>
              <w:rPr>
                <w:rFonts w:ascii="Times New Roman" w:hAnsi="Times New Roman" w:cs="Times New Roman"/>
                <w:sz w:val="24"/>
                <w:szCs w:val="24"/>
                <w:lang w:val="lt-LT"/>
              </w:rPr>
            </w:pPr>
          </w:p>
        </w:tc>
      </w:tr>
      <w:tr w:rsidR="00BF2F7F" w:rsidRPr="00C90BCF" w14:paraId="3D730858" w14:textId="77777777" w:rsidTr="00C639FE">
        <w:tc>
          <w:tcPr>
            <w:tcW w:w="570" w:type="dxa"/>
            <w:vMerge/>
          </w:tcPr>
          <w:p w14:paraId="0D460856"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52BA8E4D"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Papildomos priemonės</w:t>
            </w:r>
          </w:p>
        </w:tc>
        <w:tc>
          <w:tcPr>
            <w:tcW w:w="4678" w:type="dxa"/>
          </w:tcPr>
          <w:p w14:paraId="59F20F9D" w14:textId="77777777" w:rsidR="00BF2F7F" w:rsidRPr="00885FB7" w:rsidRDefault="00BF2F7F" w:rsidP="00C639FE">
            <w:pPr>
              <w:jc w:val="both"/>
              <w:rPr>
                <w:rFonts w:ascii="Times New Roman" w:hAnsi="Times New Roman"/>
                <w:sz w:val="24"/>
                <w:lang w:val="lt-LT"/>
              </w:rPr>
            </w:pPr>
            <w:r w:rsidRPr="00885FB7">
              <w:rPr>
                <w:rFonts w:ascii="Times New Roman" w:hAnsi="Times New Roman"/>
                <w:sz w:val="24"/>
                <w:lang w:val="lt-LT"/>
              </w:rPr>
              <w:t>Tiekėjas su sistema turi pateikti:</w:t>
            </w:r>
          </w:p>
          <w:p w14:paraId="364DEC9A" w14:textId="1AF4DBF0"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 xml:space="preserve">Kolonėles, kurių </w:t>
            </w:r>
            <w:proofErr w:type="spellStart"/>
            <w:r w:rsidRPr="00885FB7">
              <w:rPr>
                <w:rFonts w:ascii="Times New Roman" w:hAnsi="Times New Roman"/>
                <w:sz w:val="24"/>
                <w:lang w:val="lt-LT"/>
              </w:rPr>
              <w:t>sorbentas</w:t>
            </w:r>
            <w:proofErr w:type="spellEnd"/>
            <w:r w:rsidRPr="00885FB7">
              <w:rPr>
                <w:rFonts w:ascii="Times New Roman" w:hAnsi="Times New Roman"/>
                <w:sz w:val="24"/>
                <w:lang w:val="lt-LT"/>
              </w:rPr>
              <w:t xml:space="preserve"> </w:t>
            </w:r>
            <w:proofErr w:type="spellStart"/>
            <w:r w:rsidRPr="00885FB7">
              <w:rPr>
                <w:rFonts w:ascii="Times New Roman" w:hAnsi="Times New Roman"/>
                <w:sz w:val="24"/>
                <w:lang w:val="lt-LT"/>
              </w:rPr>
              <w:t>silikagelis</w:t>
            </w:r>
            <w:proofErr w:type="spellEnd"/>
            <w:r w:rsidRPr="00885FB7">
              <w:rPr>
                <w:rFonts w:ascii="Times New Roman" w:hAnsi="Times New Roman"/>
                <w:sz w:val="24"/>
                <w:lang w:val="lt-LT"/>
              </w:rPr>
              <w:t xml:space="preserve"> C18, įkrova</w:t>
            </w:r>
            <w:r w:rsidR="00CE70A2">
              <w:rPr>
                <w:rFonts w:ascii="Times New Roman" w:hAnsi="Times New Roman"/>
                <w:sz w:val="24"/>
                <w:lang w:val="lt-LT"/>
              </w:rPr>
              <w:t xml:space="preserve"> nemažesnė nei </w:t>
            </w:r>
            <w:r w:rsidRPr="00885FB7">
              <w:rPr>
                <w:rFonts w:ascii="Times New Roman" w:hAnsi="Times New Roman"/>
                <w:sz w:val="24"/>
                <w:lang w:val="lt-LT"/>
              </w:rPr>
              <w:t xml:space="preserve"> 1850 g ± 5 % įpakavime; reikalingas kiekis –</w:t>
            </w:r>
            <w:r>
              <w:rPr>
                <w:rFonts w:ascii="Times New Roman" w:hAnsi="Times New Roman"/>
                <w:sz w:val="24"/>
                <w:lang w:val="lt-LT"/>
              </w:rPr>
              <w:t xml:space="preserve"> ne mažiau kaip</w:t>
            </w:r>
            <w:r w:rsidRPr="00885FB7">
              <w:rPr>
                <w:rFonts w:ascii="Times New Roman" w:hAnsi="Times New Roman"/>
                <w:sz w:val="24"/>
                <w:lang w:val="lt-LT"/>
              </w:rPr>
              <w:t xml:space="preserve"> 2 vnt.</w:t>
            </w:r>
          </w:p>
          <w:p w14:paraId="0940C7AC" w14:textId="0E06F201" w:rsidR="00BF2F7F" w:rsidRPr="00C90BCF" w:rsidRDefault="00BF2F7F" w:rsidP="00EB39DD">
            <w:pPr>
              <w:suppressAutoHyphens/>
              <w:autoSpaceDN w:val="0"/>
              <w:jc w:val="both"/>
              <w:textAlignment w:val="baseline"/>
              <w:rPr>
                <w:rFonts w:ascii="Times New Roman" w:hAnsi="Times New Roman" w:cs="Times New Roman"/>
                <w:sz w:val="24"/>
                <w:szCs w:val="24"/>
                <w:lang w:val="lt-LT"/>
              </w:rPr>
            </w:pPr>
            <w:r w:rsidRPr="00885FB7">
              <w:rPr>
                <w:rFonts w:ascii="Times New Roman" w:hAnsi="Times New Roman"/>
                <w:sz w:val="24"/>
                <w:lang w:val="lt-LT"/>
              </w:rPr>
              <w:t>Laikiklis, tinkantis aukščiau pateiktoms kolonėlėms.</w:t>
            </w:r>
            <w:del w:id="0" w:author="Darius Kupliauskas" w:date="2022-02-04T15:59:00Z">
              <w:r w:rsidRPr="00885FB7" w:rsidDel="00CE70A2">
                <w:rPr>
                  <w:rFonts w:ascii="Times New Roman" w:hAnsi="Times New Roman"/>
                  <w:sz w:val="24"/>
                  <w:lang w:val="lt-LT"/>
                </w:rPr>
                <w:delText>.</w:delText>
              </w:r>
            </w:del>
          </w:p>
        </w:tc>
        <w:tc>
          <w:tcPr>
            <w:tcW w:w="1843" w:type="dxa"/>
          </w:tcPr>
          <w:p w14:paraId="1538C1E4" w14:textId="77777777" w:rsidR="00BF2F7F" w:rsidRPr="00C90BCF" w:rsidRDefault="00BF2F7F" w:rsidP="00C639FE">
            <w:pPr>
              <w:rPr>
                <w:rFonts w:ascii="Times New Roman" w:hAnsi="Times New Roman" w:cs="Times New Roman"/>
                <w:sz w:val="24"/>
                <w:szCs w:val="24"/>
                <w:lang w:val="lt-LT"/>
              </w:rPr>
            </w:pPr>
          </w:p>
        </w:tc>
      </w:tr>
      <w:tr w:rsidR="00BF2F7F" w:rsidRPr="00C90BCF" w14:paraId="05816465" w14:textId="77777777" w:rsidTr="00C639FE">
        <w:tc>
          <w:tcPr>
            <w:tcW w:w="570" w:type="dxa"/>
            <w:vMerge/>
          </w:tcPr>
          <w:p w14:paraId="0113DA82"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71B26C17"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Paslaugos</w:t>
            </w:r>
          </w:p>
        </w:tc>
        <w:tc>
          <w:tcPr>
            <w:tcW w:w="4678" w:type="dxa"/>
          </w:tcPr>
          <w:p w14:paraId="64E99767"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Transportavimas;</w:t>
            </w:r>
          </w:p>
          <w:p w14:paraId="7062491E"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Įrangos įdiegimas ir apmokymas – ne mažiau nei 1 darbo diena;</w:t>
            </w:r>
          </w:p>
          <w:p w14:paraId="059C0A06"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Garantinis aptarnavimas ne mažiau nei 12 mėn.</w:t>
            </w:r>
          </w:p>
        </w:tc>
        <w:tc>
          <w:tcPr>
            <w:tcW w:w="1843" w:type="dxa"/>
          </w:tcPr>
          <w:p w14:paraId="4E39410D" w14:textId="77777777" w:rsidR="00BF2F7F" w:rsidRPr="00C90BCF" w:rsidRDefault="00BF2F7F" w:rsidP="00C639FE">
            <w:pPr>
              <w:rPr>
                <w:rFonts w:ascii="Times New Roman" w:hAnsi="Times New Roman" w:cs="Times New Roman"/>
                <w:sz w:val="24"/>
                <w:szCs w:val="24"/>
                <w:lang w:val="lt-LT"/>
              </w:rPr>
            </w:pPr>
          </w:p>
        </w:tc>
      </w:tr>
      <w:tr w:rsidR="00BF2F7F" w:rsidRPr="00C90BCF" w14:paraId="4C0066C6" w14:textId="77777777" w:rsidTr="00C639FE">
        <w:tc>
          <w:tcPr>
            <w:tcW w:w="570" w:type="dxa"/>
            <w:vMerge/>
          </w:tcPr>
          <w:p w14:paraId="4FF533E8"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0CD5347C"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Kita</w:t>
            </w:r>
          </w:p>
        </w:tc>
        <w:tc>
          <w:tcPr>
            <w:tcW w:w="4678" w:type="dxa"/>
          </w:tcPr>
          <w:p w14:paraId="6A4B2D6B" w14:textId="64D38C1D"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 xml:space="preserve">Detektorius, </w:t>
            </w:r>
            <w:proofErr w:type="spellStart"/>
            <w:r w:rsidRPr="00885FB7">
              <w:rPr>
                <w:rFonts w:ascii="Times New Roman" w:hAnsi="Times New Roman"/>
                <w:sz w:val="24"/>
                <w:lang w:val="lt-LT"/>
              </w:rPr>
              <w:t>chromatografas</w:t>
            </w:r>
            <w:proofErr w:type="spellEnd"/>
            <w:r w:rsidRPr="00885FB7">
              <w:rPr>
                <w:rFonts w:ascii="Times New Roman" w:hAnsi="Times New Roman"/>
                <w:sz w:val="24"/>
                <w:lang w:val="lt-LT"/>
              </w:rPr>
              <w:t xml:space="preserve"> ir valdymo programa turi būti to paties gamintojo.</w:t>
            </w:r>
          </w:p>
        </w:tc>
        <w:tc>
          <w:tcPr>
            <w:tcW w:w="1843" w:type="dxa"/>
          </w:tcPr>
          <w:p w14:paraId="611A60CC" w14:textId="77777777" w:rsidR="00BF2F7F" w:rsidRPr="00C90BCF" w:rsidRDefault="00BF2F7F" w:rsidP="00C639FE">
            <w:pPr>
              <w:rPr>
                <w:rFonts w:ascii="Times New Roman" w:hAnsi="Times New Roman" w:cs="Times New Roman"/>
                <w:sz w:val="24"/>
                <w:szCs w:val="24"/>
                <w:lang w:val="lt-LT"/>
              </w:rPr>
            </w:pPr>
          </w:p>
        </w:tc>
      </w:tr>
      <w:tr w:rsidR="00BF2F7F" w:rsidRPr="00C90BCF" w14:paraId="09D237D1" w14:textId="77777777" w:rsidTr="00C639FE">
        <w:tc>
          <w:tcPr>
            <w:tcW w:w="570" w:type="dxa"/>
            <w:vMerge/>
          </w:tcPr>
          <w:p w14:paraId="46738CA7"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59E7AA86" w14:textId="77777777" w:rsidR="00BF2F7F" w:rsidRPr="00C90BCF" w:rsidRDefault="00BF2F7F" w:rsidP="00C639FE">
            <w:pPr>
              <w:rPr>
                <w:rFonts w:ascii="Times New Roman" w:hAnsi="Times New Roman" w:cs="Times New Roman"/>
                <w:sz w:val="24"/>
                <w:szCs w:val="24"/>
                <w:lang w:val="lt-LT"/>
              </w:rPr>
            </w:pPr>
            <w:r w:rsidRPr="00C90BCF">
              <w:rPr>
                <w:rFonts w:ascii="Times New Roman" w:hAnsi="Times New Roman" w:cs="Times New Roman"/>
                <w:sz w:val="24"/>
                <w:szCs w:val="24"/>
                <w:lang w:val="lt-LT"/>
              </w:rPr>
              <w:t>Papildomi dokumentai</w:t>
            </w:r>
          </w:p>
        </w:tc>
        <w:tc>
          <w:tcPr>
            <w:tcW w:w="4678" w:type="dxa"/>
          </w:tcPr>
          <w:p w14:paraId="2785B7F0"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CE sertifikatas;</w:t>
            </w:r>
          </w:p>
          <w:p w14:paraId="4FEE432F"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Naudojimo instrukcija lietuvių arba anglų kalba;</w:t>
            </w:r>
          </w:p>
          <w:p w14:paraId="0294497B"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Serviso dokumentacija.</w:t>
            </w:r>
          </w:p>
        </w:tc>
        <w:tc>
          <w:tcPr>
            <w:tcW w:w="1843" w:type="dxa"/>
          </w:tcPr>
          <w:p w14:paraId="0DD39A46" w14:textId="77777777" w:rsidR="00BF2F7F" w:rsidRPr="00C90BCF" w:rsidRDefault="00BF2F7F" w:rsidP="00C639FE">
            <w:pPr>
              <w:rPr>
                <w:rFonts w:ascii="Times New Roman" w:hAnsi="Times New Roman" w:cs="Times New Roman"/>
                <w:sz w:val="24"/>
                <w:szCs w:val="24"/>
                <w:lang w:val="lt-LT"/>
              </w:rPr>
            </w:pPr>
          </w:p>
        </w:tc>
      </w:tr>
      <w:tr w:rsidR="00BF2F7F" w:rsidRPr="00C90BCF" w14:paraId="429396B5" w14:textId="77777777" w:rsidTr="00C639FE">
        <w:tc>
          <w:tcPr>
            <w:tcW w:w="570" w:type="dxa"/>
            <w:vMerge/>
          </w:tcPr>
          <w:p w14:paraId="60B402DF"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74DF1CD2" w14:textId="77777777" w:rsidR="00BF2F7F" w:rsidRPr="00C90BCF" w:rsidRDefault="00BF2F7F" w:rsidP="00C639FE">
            <w:pPr>
              <w:rPr>
                <w:rFonts w:ascii="Times New Roman" w:hAnsi="Times New Roman" w:cs="Times New Roman"/>
                <w:sz w:val="24"/>
                <w:szCs w:val="24"/>
                <w:lang w:val="lt-LT"/>
              </w:rPr>
            </w:pPr>
            <w:r w:rsidRPr="00C90BCF">
              <w:rPr>
                <w:rFonts w:ascii="Times New Roman" w:eastAsia="Times New Roman" w:hAnsi="Times New Roman" w:cs="Times New Roman"/>
                <w:bCs/>
                <w:sz w:val="24"/>
                <w:szCs w:val="24"/>
                <w:lang w:val="lt-LT"/>
              </w:rPr>
              <w:t>Garantija</w:t>
            </w:r>
          </w:p>
        </w:tc>
        <w:tc>
          <w:tcPr>
            <w:tcW w:w="4678" w:type="dxa"/>
          </w:tcPr>
          <w:p w14:paraId="2E618F23"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eastAsia="Times New Roman" w:hAnsi="Times New Roman" w:cs="Times New Roman"/>
                <w:bCs/>
                <w:sz w:val="24"/>
                <w:szCs w:val="24"/>
                <w:lang w:val="lt-LT"/>
              </w:rPr>
              <w:t xml:space="preserve">Ne mažiau 12 mėnesių  </w:t>
            </w:r>
          </w:p>
        </w:tc>
        <w:tc>
          <w:tcPr>
            <w:tcW w:w="1843" w:type="dxa"/>
          </w:tcPr>
          <w:p w14:paraId="6FBD0C73" w14:textId="77777777" w:rsidR="00BF2F7F" w:rsidRPr="00C90BCF" w:rsidRDefault="00BF2F7F" w:rsidP="00C639FE">
            <w:pPr>
              <w:rPr>
                <w:rFonts w:ascii="Times New Roman" w:hAnsi="Times New Roman" w:cs="Times New Roman"/>
                <w:sz w:val="24"/>
                <w:szCs w:val="24"/>
                <w:lang w:val="lt-LT"/>
              </w:rPr>
            </w:pPr>
          </w:p>
        </w:tc>
      </w:tr>
    </w:tbl>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2827"/>
        <w:gridCol w:w="4678"/>
        <w:gridCol w:w="1843"/>
      </w:tblGrid>
      <w:tr w:rsidR="00BF2F7F" w:rsidRPr="00885FB7" w14:paraId="77C3B2BF" w14:textId="77777777" w:rsidTr="00C639FE">
        <w:tc>
          <w:tcPr>
            <w:tcW w:w="570" w:type="dxa"/>
            <w:vMerge w:val="restart"/>
          </w:tcPr>
          <w:p w14:paraId="33096C34" w14:textId="77777777" w:rsidR="00BF2F7F" w:rsidRPr="00C90BCF" w:rsidRDefault="00BF2F7F" w:rsidP="00BF2F7F">
            <w:pPr>
              <w:pStyle w:val="ListParagraph"/>
              <w:widowControl w:val="0"/>
              <w:numPr>
                <w:ilvl w:val="0"/>
                <w:numId w:val="1"/>
              </w:numPr>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p w14:paraId="0B88E78D"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9348" w:type="dxa"/>
            <w:gridSpan w:val="3"/>
          </w:tcPr>
          <w:p w14:paraId="1E27CBD7" w14:textId="77777777" w:rsidR="00BF2F7F" w:rsidRPr="00885FB7" w:rsidRDefault="00BF2F7F" w:rsidP="00C639FE">
            <w:pPr>
              <w:rPr>
                <w:rFonts w:ascii="Times New Roman" w:eastAsia="Times New Roman" w:hAnsi="Times New Roman" w:cs="Times New Roman"/>
                <w:sz w:val="24"/>
                <w:szCs w:val="24"/>
                <w:lang w:val="lt-LT"/>
              </w:rPr>
            </w:pPr>
            <w:r>
              <w:rPr>
                <w:rFonts w:ascii="Times New Roman" w:hAnsi="Times New Roman" w:cs="Times New Roman"/>
                <w:b/>
                <w:bCs/>
                <w:sz w:val="24"/>
                <w:szCs w:val="24"/>
                <w:lang w:val="lt-LT"/>
              </w:rPr>
              <w:t xml:space="preserve">6 dalis </w:t>
            </w:r>
            <w:r w:rsidRPr="00885FB7">
              <w:rPr>
                <w:rFonts w:ascii="Times New Roman" w:hAnsi="Times New Roman" w:cs="Times New Roman"/>
                <w:b/>
                <w:bCs/>
                <w:sz w:val="24"/>
                <w:szCs w:val="24"/>
                <w:lang w:val="lt-LT"/>
              </w:rPr>
              <w:t>Chromatografija (HPLC sistema su automatiniu mėginių paėmimu ir kolonėlės šildytuvu, UV/VIS detektoriumi)</w:t>
            </w:r>
          </w:p>
        </w:tc>
      </w:tr>
      <w:tr w:rsidR="00BF2F7F" w:rsidRPr="00885FB7" w14:paraId="6E28BA34" w14:textId="77777777" w:rsidTr="00C639FE">
        <w:tc>
          <w:tcPr>
            <w:tcW w:w="570" w:type="dxa"/>
            <w:vMerge/>
          </w:tcPr>
          <w:p w14:paraId="29AD39B5"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58B9304"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hAnsi="Times New Roman"/>
                <w:sz w:val="24"/>
                <w:lang w:val="lt-LT"/>
              </w:rPr>
              <w:t>Efektyviosios skysčių chromatografijos sistema</w:t>
            </w:r>
          </w:p>
        </w:tc>
        <w:tc>
          <w:tcPr>
            <w:tcW w:w="4678" w:type="dxa"/>
            <w:tcBorders>
              <w:bottom w:val="single" w:sz="4" w:space="0" w:color="auto"/>
            </w:tcBorders>
          </w:tcPr>
          <w:p w14:paraId="0693FE7D"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Eliuentų</w:t>
            </w:r>
            <w:proofErr w:type="spellEnd"/>
            <w:r w:rsidRPr="00885FB7">
              <w:rPr>
                <w:rFonts w:ascii="Times New Roman" w:hAnsi="Times New Roman" w:cs="Times New Roman"/>
                <w:sz w:val="24"/>
                <w:szCs w:val="24"/>
                <w:lang w:val="lt-LT"/>
              </w:rPr>
              <w:t xml:space="preserve"> tiekimo sistema su nudujinimu</w:t>
            </w:r>
          </w:p>
          <w:p w14:paraId="7696A29A"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Automatinis mėginių </w:t>
            </w:r>
            <w:proofErr w:type="spellStart"/>
            <w:r w:rsidRPr="00885FB7">
              <w:rPr>
                <w:rFonts w:ascii="Times New Roman" w:hAnsi="Times New Roman" w:cs="Times New Roman"/>
                <w:sz w:val="24"/>
                <w:szCs w:val="24"/>
                <w:lang w:val="lt-LT"/>
              </w:rPr>
              <w:t>injektorius</w:t>
            </w:r>
            <w:proofErr w:type="spellEnd"/>
          </w:p>
          <w:p w14:paraId="0BE8D9B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Kolonėlių termostatas </w:t>
            </w:r>
          </w:p>
          <w:p w14:paraId="7EF43CEE"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UV-VIS detektorius</w:t>
            </w:r>
          </w:p>
          <w:p w14:paraId="7AD26A4C"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hAnsi="Times New Roman" w:cs="Times New Roman"/>
                <w:sz w:val="24"/>
                <w:szCs w:val="24"/>
                <w:lang w:val="lt-LT"/>
              </w:rPr>
              <w:t>Priedai</w:t>
            </w:r>
          </w:p>
        </w:tc>
        <w:tc>
          <w:tcPr>
            <w:tcW w:w="1843" w:type="dxa"/>
            <w:tcBorders>
              <w:bottom w:val="single" w:sz="4" w:space="0" w:color="auto"/>
            </w:tcBorders>
          </w:tcPr>
          <w:p w14:paraId="7544DEEA"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CEBD083" w14:textId="77777777" w:rsidTr="00C639FE">
        <w:tc>
          <w:tcPr>
            <w:tcW w:w="570" w:type="dxa"/>
            <w:vMerge/>
          </w:tcPr>
          <w:p w14:paraId="2B7C5F31"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D5CAFD8"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proofErr w:type="spellStart"/>
            <w:r w:rsidRPr="00885FB7">
              <w:rPr>
                <w:rFonts w:ascii="Times New Roman" w:hAnsi="Times New Roman"/>
                <w:sz w:val="24"/>
                <w:lang w:val="lt-LT"/>
              </w:rPr>
              <w:t>Eliuentų</w:t>
            </w:r>
            <w:proofErr w:type="spellEnd"/>
            <w:r w:rsidRPr="00885FB7">
              <w:rPr>
                <w:rFonts w:ascii="Times New Roman" w:hAnsi="Times New Roman"/>
                <w:sz w:val="24"/>
                <w:lang w:val="lt-LT"/>
              </w:rPr>
              <w:t xml:space="preserve"> tiekimo </w:t>
            </w:r>
            <w:proofErr w:type="spellStart"/>
            <w:r w:rsidRPr="00885FB7">
              <w:rPr>
                <w:rFonts w:ascii="Times New Roman" w:hAnsi="Times New Roman"/>
                <w:sz w:val="24"/>
                <w:lang w:val="lt-LT"/>
              </w:rPr>
              <w:t>sitema</w:t>
            </w:r>
            <w:proofErr w:type="spellEnd"/>
            <w:r w:rsidRPr="00885FB7">
              <w:rPr>
                <w:rFonts w:ascii="Times New Roman" w:hAnsi="Times New Roman"/>
                <w:sz w:val="24"/>
                <w:lang w:val="lt-LT"/>
              </w:rPr>
              <w:t xml:space="preserve"> su </w:t>
            </w:r>
            <w:proofErr w:type="spellStart"/>
            <w:r w:rsidRPr="00885FB7">
              <w:rPr>
                <w:rFonts w:ascii="Times New Roman" w:hAnsi="Times New Roman"/>
                <w:sz w:val="24"/>
                <w:lang w:val="lt-LT"/>
              </w:rPr>
              <w:t>nudujintoju</w:t>
            </w:r>
            <w:proofErr w:type="spellEnd"/>
          </w:p>
        </w:tc>
        <w:tc>
          <w:tcPr>
            <w:tcW w:w="4678" w:type="dxa"/>
            <w:tcBorders>
              <w:top w:val="single" w:sz="4" w:space="0" w:color="auto"/>
              <w:bottom w:val="single" w:sz="4" w:space="0" w:color="auto"/>
            </w:tcBorders>
          </w:tcPr>
          <w:p w14:paraId="47D2D187"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Žemo slėgio (</w:t>
            </w:r>
            <w:proofErr w:type="spellStart"/>
            <w:r w:rsidRPr="00885FB7">
              <w:rPr>
                <w:rFonts w:ascii="Times New Roman" w:hAnsi="Times New Roman" w:cs="Times New Roman"/>
                <w:sz w:val="24"/>
                <w:szCs w:val="24"/>
                <w:lang w:val="lt-LT"/>
              </w:rPr>
              <w:t>quaternary</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eliuento</w:t>
            </w:r>
            <w:proofErr w:type="spellEnd"/>
            <w:r w:rsidRPr="00885FB7">
              <w:rPr>
                <w:rFonts w:ascii="Times New Roman" w:hAnsi="Times New Roman" w:cs="Times New Roman"/>
                <w:sz w:val="24"/>
                <w:szCs w:val="24"/>
                <w:lang w:val="lt-LT"/>
              </w:rPr>
              <w:t xml:space="preserve"> tiekimo sistema gebanti formuoti gradientą ir ne mažiau nei 4 tirpiklių padavimas vienu metu</w:t>
            </w:r>
          </w:p>
          <w:p w14:paraId="7DBCFCA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Nudujintojas</w:t>
            </w:r>
            <w:proofErr w:type="spellEnd"/>
            <w:r w:rsidRPr="00885FB7">
              <w:rPr>
                <w:rFonts w:ascii="Times New Roman" w:hAnsi="Times New Roman" w:cs="Times New Roman"/>
                <w:sz w:val="24"/>
                <w:szCs w:val="24"/>
                <w:lang w:val="lt-LT"/>
              </w:rPr>
              <w:t xml:space="preserve"> iš ne mažiau nei 5 kanalų (4 mobilios fazės ir 1 plovimo tirpalo)</w:t>
            </w:r>
          </w:p>
          <w:p w14:paraId="5634D5D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Srauto greitis </w:t>
            </w:r>
            <w:r>
              <w:rPr>
                <w:rFonts w:ascii="Times New Roman" w:hAnsi="Times New Roman" w:cs="Times New Roman"/>
                <w:sz w:val="24"/>
                <w:szCs w:val="24"/>
                <w:lang w:val="lt-LT"/>
              </w:rPr>
              <w:t xml:space="preserve">ne siauresniame intervale nei </w:t>
            </w:r>
            <w:r w:rsidRPr="00885FB7">
              <w:rPr>
                <w:rFonts w:ascii="Times New Roman" w:hAnsi="Times New Roman" w:cs="Times New Roman"/>
                <w:sz w:val="24"/>
                <w:szCs w:val="24"/>
                <w:lang w:val="lt-LT"/>
              </w:rPr>
              <w:t xml:space="preserve">0.0001 – 10.00 </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/min.</w:t>
            </w:r>
          </w:p>
          <w:p w14:paraId="43FBECF9"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Maksimalus palaikomas slėgis srauto intervale 0.0001-5 ml/min ne mažiau</w:t>
            </w:r>
            <w:r>
              <w:rPr>
                <w:rFonts w:ascii="Times New Roman" w:hAnsi="Times New Roman" w:cs="Times New Roman"/>
                <w:sz w:val="24"/>
                <w:szCs w:val="24"/>
                <w:lang w:val="lt-LT"/>
              </w:rPr>
              <w:t xml:space="preserve"> kaip</w:t>
            </w:r>
            <w:r w:rsidRPr="00885FB7">
              <w:rPr>
                <w:rFonts w:ascii="Times New Roman" w:hAnsi="Times New Roman" w:cs="Times New Roman"/>
                <w:sz w:val="24"/>
                <w:szCs w:val="24"/>
                <w:lang w:val="lt-LT"/>
              </w:rPr>
              <w:t xml:space="preserve"> 50 </w:t>
            </w:r>
            <w:proofErr w:type="spellStart"/>
            <w:r w:rsidRPr="00885FB7">
              <w:rPr>
                <w:rFonts w:ascii="Times New Roman" w:hAnsi="Times New Roman" w:cs="Times New Roman"/>
                <w:sz w:val="24"/>
                <w:szCs w:val="24"/>
                <w:lang w:val="lt-LT"/>
              </w:rPr>
              <w:t>MPa</w:t>
            </w:r>
            <w:proofErr w:type="spellEnd"/>
            <w:r w:rsidRPr="00885FB7">
              <w:rPr>
                <w:rFonts w:ascii="Times New Roman" w:hAnsi="Times New Roman" w:cs="Times New Roman"/>
                <w:sz w:val="24"/>
                <w:szCs w:val="24"/>
                <w:lang w:val="lt-LT"/>
              </w:rPr>
              <w:t xml:space="preserve">.                                                                                                                            </w:t>
            </w:r>
          </w:p>
          <w:p w14:paraId="32BEE6D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Srauto tikslumas</w:t>
            </w:r>
            <w:r>
              <w:rPr>
                <w:rFonts w:ascii="Times New Roman" w:hAnsi="Times New Roman" w:cs="Times New Roman"/>
                <w:sz w:val="24"/>
                <w:szCs w:val="24"/>
                <w:lang w:val="lt-LT"/>
              </w:rPr>
              <w:t xml:space="preserve"> ne mažesnis kaip</w:t>
            </w:r>
            <w:r w:rsidRPr="00885FB7">
              <w:rPr>
                <w:rFonts w:ascii="Times New Roman" w:hAnsi="Times New Roman" w:cs="Times New Roman"/>
                <w:sz w:val="24"/>
                <w:szCs w:val="24"/>
                <w:lang w:val="lt-LT"/>
              </w:rPr>
              <w:t xml:space="preserve"> ≤ ±1% prie ≤ ±2mL/min</w:t>
            </w:r>
          </w:p>
          <w:p w14:paraId="60A9E260"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Srauto preciziškumas (RSD) &lt; 0.06% </w:t>
            </w:r>
          </w:p>
          <w:p w14:paraId="705E5FC7" w14:textId="77777777" w:rsidR="00BF2F7F" w:rsidRPr="00885FB7" w:rsidRDefault="00BF2F7F" w:rsidP="00C639FE">
            <w:pPr>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Siurblys privalo turėti pilnai integruot</w:t>
            </w:r>
            <w:r>
              <w:rPr>
                <w:rFonts w:ascii="Times New Roman" w:hAnsi="Times New Roman" w:cs="Times New Roman"/>
                <w:sz w:val="24"/>
                <w:szCs w:val="24"/>
                <w:lang w:val="lt-LT"/>
              </w:rPr>
              <w:t>ą</w:t>
            </w:r>
            <w:r w:rsidRPr="00885FB7">
              <w:rPr>
                <w:rFonts w:ascii="Times New Roman" w:hAnsi="Times New Roman" w:cs="Times New Roman"/>
                <w:sz w:val="24"/>
                <w:szCs w:val="24"/>
                <w:lang w:val="lt-LT"/>
              </w:rPr>
              <w:t xml:space="preserve"> sprendimą automatiniam stūmoklių apiplovimui.</w:t>
            </w:r>
          </w:p>
          <w:p w14:paraId="6F8D4C80"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Gradiento intervalas </w:t>
            </w:r>
            <w:r>
              <w:rPr>
                <w:rFonts w:ascii="Times New Roman" w:hAnsi="Times New Roman" w:cs="Times New Roman"/>
                <w:sz w:val="24"/>
                <w:szCs w:val="24"/>
                <w:lang w:val="lt-LT"/>
              </w:rPr>
              <w:t xml:space="preserve">ne siauresniame nei </w:t>
            </w:r>
            <w:r w:rsidRPr="00885FB7">
              <w:rPr>
                <w:rFonts w:ascii="Times New Roman" w:hAnsi="Times New Roman" w:cs="Times New Roman"/>
                <w:sz w:val="24"/>
                <w:szCs w:val="24"/>
                <w:lang w:val="lt-LT"/>
              </w:rPr>
              <w:t>0 – 100%</w:t>
            </w:r>
            <w:r>
              <w:rPr>
                <w:rFonts w:ascii="Times New Roman" w:hAnsi="Times New Roman" w:cs="Times New Roman"/>
                <w:sz w:val="24"/>
                <w:szCs w:val="24"/>
                <w:lang w:val="lt-LT"/>
              </w:rPr>
              <w:t xml:space="preserve"> intervale</w:t>
            </w:r>
            <w:r w:rsidRPr="00885FB7">
              <w:rPr>
                <w:rFonts w:ascii="Times New Roman" w:hAnsi="Times New Roman" w:cs="Times New Roman"/>
                <w:sz w:val="24"/>
                <w:szCs w:val="24"/>
                <w:lang w:val="lt-LT"/>
              </w:rPr>
              <w:t xml:space="preserve">, </w:t>
            </w:r>
            <w:r>
              <w:rPr>
                <w:rFonts w:ascii="Times New Roman" w:hAnsi="Times New Roman" w:cs="Times New Roman"/>
                <w:sz w:val="24"/>
                <w:szCs w:val="24"/>
                <w:lang w:val="lt-LT"/>
              </w:rPr>
              <w:t>ne mažesniu kaip</w:t>
            </w:r>
            <w:r w:rsidRPr="00885FB7">
              <w:rPr>
                <w:rFonts w:ascii="Times New Roman" w:hAnsi="Times New Roman" w:cs="Times New Roman"/>
                <w:sz w:val="24"/>
                <w:szCs w:val="24"/>
                <w:lang w:val="lt-LT"/>
              </w:rPr>
              <w:t xml:space="preserve"> 0.1%</w:t>
            </w:r>
            <w:r>
              <w:rPr>
                <w:rFonts w:ascii="Times New Roman" w:hAnsi="Times New Roman" w:cs="Times New Roman"/>
                <w:sz w:val="24"/>
                <w:szCs w:val="24"/>
                <w:lang w:val="lt-LT"/>
              </w:rPr>
              <w:t xml:space="preserve"> žingsniu</w:t>
            </w:r>
            <w:r w:rsidRPr="00885FB7">
              <w:rPr>
                <w:rFonts w:ascii="Times New Roman" w:hAnsi="Times New Roman" w:cs="Times New Roman"/>
                <w:sz w:val="24"/>
                <w:szCs w:val="24"/>
                <w:lang w:val="lt-LT"/>
              </w:rPr>
              <w:t>.</w:t>
            </w:r>
          </w:p>
          <w:p w14:paraId="1ABCCA68"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hAnsi="Times New Roman" w:cs="Times New Roman"/>
                <w:sz w:val="24"/>
                <w:szCs w:val="24"/>
                <w:lang w:val="lt-LT"/>
              </w:rPr>
              <w:t xml:space="preserve">Gradiento preciziškumas </w:t>
            </w:r>
            <w:r>
              <w:rPr>
                <w:rFonts w:ascii="Times New Roman" w:hAnsi="Times New Roman" w:cs="Times New Roman"/>
                <w:sz w:val="24"/>
                <w:szCs w:val="24"/>
                <w:lang w:val="lt-LT"/>
              </w:rPr>
              <w:t xml:space="preserve">ne prastesnis nei </w:t>
            </w:r>
            <w:r w:rsidRPr="00885FB7">
              <w:rPr>
                <w:rFonts w:ascii="Times New Roman" w:hAnsi="Times New Roman" w:cs="Times New Roman"/>
                <w:sz w:val="24"/>
                <w:szCs w:val="24"/>
                <w:lang w:val="lt-LT"/>
              </w:rPr>
              <w:t xml:space="preserve">± 0.1%, esant 1 </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/min ir 10 </w:t>
            </w:r>
            <w:proofErr w:type="spellStart"/>
            <w:r w:rsidRPr="00885FB7">
              <w:rPr>
                <w:rFonts w:ascii="Times New Roman" w:hAnsi="Times New Roman" w:cs="Times New Roman"/>
                <w:sz w:val="24"/>
                <w:szCs w:val="24"/>
                <w:lang w:val="lt-LT"/>
              </w:rPr>
              <w:t>MPa</w:t>
            </w:r>
            <w:proofErr w:type="spellEnd"/>
            <w:r w:rsidRPr="00885FB7">
              <w:rPr>
                <w:rFonts w:ascii="Times New Roman" w:hAnsi="Times New Roman" w:cs="Times New Roman"/>
                <w:sz w:val="24"/>
                <w:szCs w:val="24"/>
                <w:lang w:val="lt-LT"/>
              </w:rPr>
              <w:t xml:space="preserve"> sąlygoms,</w:t>
            </w:r>
          </w:p>
        </w:tc>
        <w:tc>
          <w:tcPr>
            <w:tcW w:w="1843" w:type="dxa"/>
            <w:tcBorders>
              <w:top w:val="single" w:sz="4" w:space="0" w:color="auto"/>
              <w:bottom w:val="single" w:sz="4" w:space="0" w:color="auto"/>
            </w:tcBorders>
          </w:tcPr>
          <w:p w14:paraId="57ADADA7"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02C840B" w14:textId="77777777" w:rsidTr="00C639FE">
        <w:tc>
          <w:tcPr>
            <w:tcW w:w="570" w:type="dxa"/>
            <w:vMerge/>
          </w:tcPr>
          <w:p w14:paraId="3DAAFA3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634D2A60"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hAnsi="Times New Roman"/>
                <w:sz w:val="24"/>
                <w:lang w:val="lt-LT"/>
              </w:rPr>
              <w:t xml:space="preserve">Automatinis mėginių </w:t>
            </w:r>
            <w:proofErr w:type="spellStart"/>
            <w:r w:rsidRPr="00885FB7">
              <w:rPr>
                <w:rFonts w:ascii="Times New Roman" w:hAnsi="Times New Roman"/>
                <w:sz w:val="24"/>
                <w:lang w:val="lt-LT"/>
              </w:rPr>
              <w:t>injektorius</w:t>
            </w:r>
            <w:proofErr w:type="spellEnd"/>
          </w:p>
        </w:tc>
        <w:tc>
          <w:tcPr>
            <w:tcW w:w="4678" w:type="dxa"/>
            <w:tcBorders>
              <w:top w:val="single" w:sz="4" w:space="0" w:color="auto"/>
              <w:bottom w:val="single" w:sz="4" w:space="0" w:color="auto"/>
            </w:tcBorders>
          </w:tcPr>
          <w:p w14:paraId="225F9964"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Atliekantis pilnai automatinę mėginių injekciją</w:t>
            </w:r>
          </w:p>
          <w:p w14:paraId="488C561D"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Mėginio injekcijos tūris</w:t>
            </w:r>
            <w:r>
              <w:rPr>
                <w:rFonts w:ascii="Times New Roman" w:hAnsi="Times New Roman" w:cs="Times New Roman"/>
                <w:sz w:val="24"/>
                <w:szCs w:val="24"/>
                <w:lang w:val="lt-LT"/>
              </w:rPr>
              <w:t xml:space="preserve"> ne siauresniame intervale nei</w:t>
            </w:r>
            <w:r w:rsidRPr="00885FB7">
              <w:rPr>
                <w:rFonts w:ascii="Times New Roman" w:hAnsi="Times New Roman" w:cs="Times New Roman"/>
                <w:sz w:val="24"/>
                <w:szCs w:val="24"/>
                <w:lang w:val="lt-LT"/>
              </w:rPr>
              <w:t xml:space="preserve"> 0.1 – 100.0 µL (su galimyb</w:t>
            </w:r>
            <w:r>
              <w:rPr>
                <w:rFonts w:ascii="Times New Roman" w:hAnsi="Times New Roman" w:cs="Times New Roman"/>
                <w:sz w:val="24"/>
                <w:szCs w:val="24"/>
                <w:lang w:val="lt-LT"/>
              </w:rPr>
              <w:t>e</w:t>
            </w:r>
            <w:r w:rsidRPr="00885FB7">
              <w:rPr>
                <w:rFonts w:ascii="Times New Roman" w:hAnsi="Times New Roman" w:cs="Times New Roman"/>
                <w:sz w:val="24"/>
                <w:szCs w:val="24"/>
                <w:lang w:val="lt-LT"/>
              </w:rPr>
              <w:t xml:space="preserve"> keisti kilpą platesniam intervalui gauti).</w:t>
            </w:r>
          </w:p>
          <w:p w14:paraId="4AD066A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Injekcijos tūrio santykinė standartinė paklaida (RSD) </w:t>
            </w:r>
            <w:r w:rsidRPr="00885FB7">
              <w:rPr>
                <w:rFonts w:ascii="Times New Roman" w:hAnsi="Times New Roman" w:cs="Times New Roman"/>
                <w:spacing w:val="15"/>
                <w:sz w:val="24"/>
                <w:szCs w:val="24"/>
                <w:lang w:val="lt-LT"/>
              </w:rPr>
              <w:t xml:space="preserve">RSD &lt; 0.20%, kai injekcijos tūris ≥5.0 </w:t>
            </w:r>
            <w:proofErr w:type="spellStart"/>
            <w:r w:rsidRPr="00885FB7">
              <w:rPr>
                <w:rFonts w:ascii="Times New Roman" w:hAnsi="Times New Roman" w:cs="Times New Roman"/>
                <w:spacing w:val="15"/>
                <w:sz w:val="24"/>
                <w:szCs w:val="24"/>
                <w:lang w:val="lt-LT"/>
              </w:rPr>
              <w:t>μL</w:t>
            </w:r>
            <w:proofErr w:type="spellEnd"/>
            <w:r w:rsidRPr="00885FB7">
              <w:rPr>
                <w:rFonts w:ascii="Times New Roman" w:hAnsi="Times New Roman" w:cs="Times New Roman"/>
                <w:spacing w:val="15"/>
                <w:sz w:val="24"/>
                <w:szCs w:val="24"/>
                <w:lang w:val="lt-LT"/>
              </w:rPr>
              <w:br/>
            </w:r>
          </w:p>
          <w:p w14:paraId="37FE355C"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Injekcijos pernaša ne didesnė nei 0.0025%</w:t>
            </w:r>
          </w:p>
          <w:p w14:paraId="2E51E277"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Injekcijos </w:t>
            </w:r>
            <w:proofErr w:type="spellStart"/>
            <w:r w:rsidRPr="00885FB7">
              <w:rPr>
                <w:rFonts w:ascii="Times New Roman" w:hAnsi="Times New Roman" w:cs="Times New Roman"/>
                <w:sz w:val="24"/>
                <w:szCs w:val="24"/>
                <w:lang w:val="lt-LT"/>
              </w:rPr>
              <w:t>linijiškumas</w:t>
            </w:r>
            <w:proofErr w:type="spellEnd"/>
            <w:r w:rsidRPr="00885FB7">
              <w:rPr>
                <w:rFonts w:ascii="Times New Roman" w:hAnsi="Times New Roman" w:cs="Times New Roman"/>
                <w:sz w:val="24"/>
                <w:szCs w:val="24"/>
                <w:lang w:val="lt-LT"/>
              </w:rPr>
              <w:t xml:space="preserve"> &gt; 0.9999</w:t>
            </w:r>
          </w:p>
          <w:p w14:paraId="1669B31E"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hAnsi="Times New Roman" w:cs="Times New Roman"/>
                <w:sz w:val="24"/>
                <w:szCs w:val="24"/>
                <w:lang w:val="lt-LT"/>
              </w:rPr>
              <w:t>Programuojamas adatos išorės ir vidaus praplovimas</w:t>
            </w:r>
          </w:p>
        </w:tc>
        <w:tc>
          <w:tcPr>
            <w:tcW w:w="1843" w:type="dxa"/>
            <w:tcBorders>
              <w:top w:val="single" w:sz="4" w:space="0" w:color="auto"/>
              <w:bottom w:val="single" w:sz="4" w:space="0" w:color="auto"/>
            </w:tcBorders>
          </w:tcPr>
          <w:p w14:paraId="70094F1A"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7B94F69" w14:textId="77777777" w:rsidTr="00C639FE">
        <w:tc>
          <w:tcPr>
            <w:tcW w:w="570" w:type="dxa"/>
            <w:vMerge/>
          </w:tcPr>
          <w:p w14:paraId="36D26D8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41C13547"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Mėginio paruošimas prieš injekciją (</w:t>
            </w:r>
            <w:proofErr w:type="spellStart"/>
            <w:r w:rsidRPr="00885FB7">
              <w:rPr>
                <w:rFonts w:ascii="Times New Roman" w:hAnsi="Times New Roman"/>
                <w:sz w:val="24"/>
                <w:lang w:val="lt-LT"/>
              </w:rPr>
              <w:t>pretreatment</w:t>
            </w:r>
            <w:proofErr w:type="spellEnd"/>
            <w:r w:rsidRPr="00885FB7">
              <w:rPr>
                <w:rFonts w:ascii="Times New Roman" w:hAnsi="Times New Roman"/>
                <w:sz w:val="24"/>
                <w:lang w:val="lt-LT"/>
              </w:rPr>
              <w:t>)</w:t>
            </w:r>
          </w:p>
        </w:tc>
        <w:tc>
          <w:tcPr>
            <w:tcW w:w="4678" w:type="dxa"/>
            <w:tcBorders>
              <w:top w:val="single" w:sz="4" w:space="0" w:color="auto"/>
              <w:bottom w:val="single" w:sz="4" w:space="0" w:color="auto"/>
            </w:tcBorders>
          </w:tcPr>
          <w:p w14:paraId="2C25BF15"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Privalomos programuojamos funkcijos prieš injekciją.</w:t>
            </w:r>
          </w:p>
        </w:tc>
        <w:tc>
          <w:tcPr>
            <w:tcW w:w="1843" w:type="dxa"/>
            <w:tcBorders>
              <w:top w:val="single" w:sz="4" w:space="0" w:color="auto"/>
              <w:bottom w:val="single" w:sz="4" w:space="0" w:color="auto"/>
            </w:tcBorders>
          </w:tcPr>
          <w:p w14:paraId="3F205DBF"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046C0B4D" w14:textId="77777777" w:rsidTr="00C639FE">
        <w:tc>
          <w:tcPr>
            <w:tcW w:w="570" w:type="dxa"/>
            <w:vMerge/>
          </w:tcPr>
          <w:p w14:paraId="7B2865FA"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7DD2B2B"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Bandinių talpa</w:t>
            </w:r>
          </w:p>
        </w:tc>
        <w:tc>
          <w:tcPr>
            <w:tcW w:w="4678" w:type="dxa"/>
            <w:tcBorders>
              <w:top w:val="single" w:sz="4" w:space="0" w:color="auto"/>
              <w:bottom w:val="single" w:sz="4" w:space="0" w:color="auto"/>
            </w:tcBorders>
          </w:tcPr>
          <w:p w14:paraId="5ACDFA7E"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Ne mažiau nei 100 pozicijų, standartiniam 1.5 </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vialams</w:t>
            </w:r>
            <w:proofErr w:type="spellEnd"/>
            <w:r w:rsidRPr="00885FB7">
              <w:rPr>
                <w:rFonts w:ascii="Times New Roman" w:hAnsi="Times New Roman" w:cs="Times New Roman"/>
                <w:sz w:val="24"/>
                <w:szCs w:val="24"/>
                <w:lang w:val="lt-LT"/>
              </w:rPr>
              <w:t>.</w:t>
            </w:r>
          </w:p>
          <w:p w14:paraId="2B0FA6DD"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Mėginio temperatūros intervalas </w:t>
            </w:r>
            <w:r>
              <w:rPr>
                <w:rFonts w:ascii="Times New Roman" w:hAnsi="Times New Roman" w:cs="Times New Roman"/>
                <w:sz w:val="24"/>
                <w:szCs w:val="24"/>
                <w:lang w:val="lt-LT"/>
              </w:rPr>
              <w:t xml:space="preserve">ne siauresnis nei </w:t>
            </w:r>
            <w:r w:rsidRPr="00885FB7">
              <w:rPr>
                <w:rFonts w:ascii="Times New Roman" w:hAnsi="Times New Roman" w:cs="Times New Roman"/>
                <w:sz w:val="24"/>
                <w:szCs w:val="24"/>
                <w:lang w:val="lt-LT"/>
              </w:rPr>
              <w:t>4 – 45</w:t>
            </w:r>
            <w:r w:rsidRPr="00885FB7">
              <w:rPr>
                <w:rFonts w:ascii="Times New Roman" w:hAnsi="Times New Roman" w:cs="Times New Roman"/>
                <w:sz w:val="24"/>
                <w:szCs w:val="24"/>
                <w:vertAlign w:val="superscript"/>
                <w:lang w:val="lt-LT"/>
              </w:rPr>
              <w:t>o</w:t>
            </w:r>
            <w:r w:rsidRPr="00885FB7">
              <w:rPr>
                <w:rFonts w:ascii="Times New Roman" w:hAnsi="Times New Roman" w:cs="Times New Roman"/>
                <w:sz w:val="24"/>
                <w:szCs w:val="24"/>
                <w:lang w:val="lt-LT"/>
              </w:rPr>
              <w:t>C.</w:t>
            </w:r>
          </w:p>
        </w:tc>
        <w:tc>
          <w:tcPr>
            <w:tcW w:w="1843" w:type="dxa"/>
            <w:tcBorders>
              <w:top w:val="single" w:sz="4" w:space="0" w:color="auto"/>
              <w:bottom w:val="single" w:sz="4" w:space="0" w:color="auto"/>
            </w:tcBorders>
          </w:tcPr>
          <w:p w14:paraId="12814621"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AE4498B" w14:textId="77777777" w:rsidTr="00C639FE">
        <w:tc>
          <w:tcPr>
            <w:tcW w:w="570" w:type="dxa"/>
            <w:vMerge/>
          </w:tcPr>
          <w:p w14:paraId="3FFA3C00"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DDC9A39"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Kolonėlių termostatas</w:t>
            </w:r>
          </w:p>
        </w:tc>
        <w:tc>
          <w:tcPr>
            <w:tcW w:w="4678" w:type="dxa"/>
            <w:tcBorders>
              <w:top w:val="single" w:sz="4" w:space="0" w:color="auto"/>
              <w:bottom w:val="single" w:sz="4" w:space="0" w:color="auto"/>
            </w:tcBorders>
          </w:tcPr>
          <w:p w14:paraId="13156ED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Palaiko temperatūrą priverstinės oro cirkuliacijos būdu visame tūryje.</w:t>
            </w:r>
          </w:p>
          <w:p w14:paraId="384960B5"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Nustatomos temperatūros intervalas ne siauriau nei 12 laipsnių žemiau kambario temperatūros iki 90 °C. </w:t>
            </w:r>
          </w:p>
          <w:p w14:paraId="720FC13D"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lastRenderedPageBreak/>
              <w:t xml:space="preserve">Temperatūros tikslumas </w:t>
            </w:r>
            <w:r>
              <w:rPr>
                <w:rFonts w:ascii="Times New Roman" w:hAnsi="Times New Roman" w:cs="Times New Roman"/>
                <w:sz w:val="24"/>
                <w:szCs w:val="24"/>
                <w:lang w:val="lt-LT"/>
              </w:rPr>
              <w:t xml:space="preserve">ne mažesnis nei </w:t>
            </w:r>
            <w:r w:rsidRPr="00885FB7">
              <w:rPr>
                <w:rFonts w:ascii="Times New Roman" w:hAnsi="Times New Roman" w:cs="Times New Roman"/>
                <w:sz w:val="24"/>
                <w:szCs w:val="24"/>
                <w:lang w:val="lt-LT"/>
              </w:rPr>
              <w:t xml:space="preserve">± 0.1 </w:t>
            </w:r>
            <w:proofErr w:type="spellStart"/>
            <w:r w:rsidRPr="00885FB7">
              <w:rPr>
                <w:rFonts w:ascii="Times New Roman" w:hAnsi="Times New Roman" w:cs="Times New Roman"/>
                <w:sz w:val="24"/>
                <w:szCs w:val="24"/>
                <w:vertAlign w:val="superscript"/>
                <w:lang w:val="lt-LT"/>
              </w:rPr>
              <w:t>o</w:t>
            </w:r>
            <w:r w:rsidRPr="00885FB7">
              <w:rPr>
                <w:rFonts w:ascii="Times New Roman" w:hAnsi="Times New Roman" w:cs="Times New Roman"/>
                <w:sz w:val="24"/>
                <w:szCs w:val="24"/>
                <w:lang w:val="lt-LT"/>
              </w:rPr>
              <w:t>C</w:t>
            </w:r>
            <w:proofErr w:type="spellEnd"/>
          </w:p>
          <w:p w14:paraId="617537EB"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Kolonėlių talpa, ne mažiau nei 3 vnt</w:t>
            </w:r>
            <w:r>
              <w:rPr>
                <w:rFonts w:ascii="Times New Roman" w:hAnsi="Times New Roman" w:cs="Times New Roman"/>
                <w:sz w:val="24"/>
                <w:szCs w:val="24"/>
                <w:lang w:val="lt-LT"/>
              </w:rPr>
              <w:t>.</w:t>
            </w:r>
            <w:r w:rsidRPr="00885FB7">
              <w:rPr>
                <w:rFonts w:ascii="Times New Roman" w:hAnsi="Times New Roman" w:cs="Times New Roman"/>
                <w:sz w:val="24"/>
                <w:szCs w:val="24"/>
                <w:lang w:val="lt-LT"/>
              </w:rPr>
              <w:t xml:space="preserve"> iki 30 cm ilgio. </w:t>
            </w:r>
          </w:p>
        </w:tc>
        <w:tc>
          <w:tcPr>
            <w:tcW w:w="1843" w:type="dxa"/>
            <w:tcBorders>
              <w:top w:val="single" w:sz="4" w:space="0" w:color="auto"/>
              <w:bottom w:val="single" w:sz="4" w:space="0" w:color="auto"/>
            </w:tcBorders>
          </w:tcPr>
          <w:p w14:paraId="68EF2ED3"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1AE27A7" w14:textId="77777777" w:rsidTr="00C639FE">
        <w:tc>
          <w:tcPr>
            <w:tcW w:w="570" w:type="dxa"/>
            <w:vMerge/>
          </w:tcPr>
          <w:p w14:paraId="62E61AC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309D6656"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UV-VIS detektorius</w:t>
            </w:r>
          </w:p>
        </w:tc>
        <w:tc>
          <w:tcPr>
            <w:tcW w:w="4678" w:type="dxa"/>
            <w:tcBorders>
              <w:top w:val="single" w:sz="4" w:space="0" w:color="auto"/>
              <w:bottom w:val="single" w:sz="4" w:space="0" w:color="auto"/>
            </w:tcBorders>
          </w:tcPr>
          <w:p w14:paraId="216BAD4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Bangos ilgis </w:t>
            </w:r>
            <w:r>
              <w:rPr>
                <w:rFonts w:ascii="Times New Roman" w:hAnsi="Times New Roman" w:cs="Times New Roman"/>
                <w:sz w:val="24"/>
                <w:szCs w:val="24"/>
                <w:lang w:val="lt-LT"/>
              </w:rPr>
              <w:t xml:space="preserve">ne siauresniame intervale nei </w:t>
            </w:r>
            <w:r w:rsidRPr="00885FB7">
              <w:rPr>
                <w:rFonts w:ascii="Times New Roman" w:hAnsi="Times New Roman" w:cs="Times New Roman"/>
                <w:sz w:val="24"/>
                <w:szCs w:val="24"/>
                <w:lang w:val="lt-LT"/>
              </w:rPr>
              <w:t xml:space="preserve">190 – 700 </w:t>
            </w:r>
            <w:proofErr w:type="spellStart"/>
            <w:r w:rsidRPr="00885FB7">
              <w:rPr>
                <w:rFonts w:ascii="Times New Roman" w:hAnsi="Times New Roman" w:cs="Times New Roman"/>
                <w:sz w:val="24"/>
                <w:szCs w:val="24"/>
                <w:lang w:val="lt-LT"/>
              </w:rPr>
              <w:t>nm</w:t>
            </w:r>
            <w:proofErr w:type="spellEnd"/>
            <w:r w:rsidRPr="00885FB7">
              <w:rPr>
                <w:rFonts w:ascii="Times New Roman" w:hAnsi="Times New Roman" w:cs="Times New Roman"/>
                <w:sz w:val="24"/>
                <w:szCs w:val="24"/>
                <w:lang w:val="lt-LT"/>
              </w:rPr>
              <w:t xml:space="preserve"> (UV/VIS)</w:t>
            </w:r>
          </w:p>
          <w:p w14:paraId="3AE2A9C6"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Bangos ilgio </w:t>
            </w:r>
            <w:proofErr w:type="spellStart"/>
            <w:r w:rsidRPr="00885FB7">
              <w:rPr>
                <w:rFonts w:ascii="Times New Roman" w:hAnsi="Times New Roman" w:cs="Times New Roman"/>
                <w:sz w:val="24"/>
                <w:szCs w:val="24"/>
                <w:lang w:val="lt-LT"/>
              </w:rPr>
              <w:t>atsikartojamumas</w:t>
            </w:r>
            <w:proofErr w:type="spellEnd"/>
            <w:r w:rsidRPr="00885FB7">
              <w:rPr>
                <w:rFonts w:ascii="Times New Roman" w:hAnsi="Times New Roman" w:cs="Times New Roman"/>
                <w:sz w:val="24"/>
                <w:szCs w:val="24"/>
                <w:lang w:val="lt-LT"/>
              </w:rPr>
              <w:t xml:space="preserve"> ≤ ± 0.1 </w:t>
            </w:r>
            <w:proofErr w:type="spellStart"/>
            <w:r w:rsidRPr="00885FB7">
              <w:rPr>
                <w:rFonts w:ascii="Times New Roman" w:hAnsi="Times New Roman" w:cs="Times New Roman"/>
                <w:sz w:val="24"/>
                <w:szCs w:val="24"/>
                <w:lang w:val="lt-LT"/>
              </w:rPr>
              <w:t>nm</w:t>
            </w:r>
            <w:proofErr w:type="spellEnd"/>
            <w:r w:rsidRPr="00885FB7">
              <w:rPr>
                <w:rFonts w:ascii="Times New Roman" w:hAnsi="Times New Roman" w:cs="Times New Roman"/>
                <w:sz w:val="24"/>
                <w:szCs w:val="24"/>
                <w:lang w:val="lt-LT"/>
              </w:rPr>
              <w:t>.</w:t>
            </w:r>
          </w:p>
          <w:p w14:paraId="2497E0E1"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Triukšmas ≤ ± 2.5 x 10-6AU (250 </w:t>
            </w:r>
            <w:proofErr w:type="spellStart"/>
            <w:r w:rsidRPr="00885FB7">
              <w:rPr>
                <w:rFonts w:ascii="Times New Roman" w:hAnsi="Times New Roman" w:cs="Times New Roman"/>
                <w:sz w:val="24"/>
                <w:szCs w:val="24"/>
                <w:lang w:val="lt-LT"/>
              </w:rPr>
              <w:t>nm</w:t>
            </w:r>
            <w:proofErr w:type="spellEnd"/>
            <w:r w:rsidRPr="00885FB7">
              <w:rPr>
                <w:rFonts w:ascii="Times New Roman" w:hAnsi="Times New Roman" w:cs="Times New Roman"/>
                <w:sz w:val="24"/>
                <w:szCs w:val="24"/>
                <w:lang w:val="lt-LT"/>
              </w:rPr>
              <w:t>)</w:t>
            </w:r>
          </w:p>
          <w:p w14:paraId="719AEA4E"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Dreifas ≤ 100 x 10-6 AU/h (250 </w:t>
            </w:r>
            <w:proofErr w:type="spellStart"/>
            <w:r w:rsidRPr="00885FB7">
              <w:rPr>
                <w:rFonts w:ascii="Times New Roman" w:hAnsi="Times New Roman" w:cs="Times New Roman"/>
                <w:sz w:val="24"/>
                <w:szCs w:val="24"/>
                <w:lang w:val="lt-LT"/>
              </w:rPr>
              <w:t>nm</w:t>
            </w:r>
            <w:proofErr w:type="spellEnd"/>
            <w:r w:rsidRPr="00885FB7">
              <w:rPr>
                <w:rFonts w:ascii="Times New Roman" w:hAnsi="Times New Roman" w:cs="Times New Roman"/>
                <w:sz w:val="24"/>
                <w:szCs w:val="24"/>
                <w:lang w:val="lt-LT"/>
              </w:rPr>
              <w:t>)</w:t>
            </w:r>
          </w:p>
          <w:p w14:paraId="5F1BB8FB"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Galimas </w:t>
            </w:r>
            <w:r>
              <w:rPr>
                <w:rFonts w:ascii="Times New Roman" w:hAnsi="Times New Roman" w:cs="Times New Roman"/>
                <w:sz w:val="24"/>
                <w:szCs w:val="24"/>
                <w:lang w:val="lt-LT"/>
              </w:rPr>
              <w:t xml:space="preserve">ne mažiau kaip </w:t>
            </w:r>
            <w:r w:rsidRPr="00885FB7">
              <w:rPr>
                <w:rFonts w:ascii="Times New Roman" w:hAnsi="Times New Roman" w:cs="Times New Roman"/>
                <w:sz w:val="24"/>
                <w:szCs w:val="24"/>
                <w:lang w:val="lt-LT"/>
              </w:rPr>
              <w:t>dviejų bangos ilgių fiksavimas vienu metu</w:t>
            </w:r>
          </w:p>
          <w:p w14:paraId="45945EC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Deuterio lempa</w:t>
            </w:r>
          </w:p>
          <w:p w14:paraId="68040FB1"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Srauto celė ne daugiau nei 12 µL tūrio </w:t>
            </w:r>
          </w:p>
          <w:p w14:paraId="7EDAE39F"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Linijinis absorbcijos diapazonas iki 2.5 AU (5%)</w:t>
            </w:r>
          </w:p>
          <w:p w14:paraId="2E5B414D"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Registravimo sparta  ne mažiau nei 100 Hz</w:t>
            </w:r>
          </w:p>
        </w:tc>
        <w:tc>
          <w:tcPr>
            <w:tcW w:w="1843" w:type="dxa"/>
            <w:tcBorders>
              <w:top w:val="single" w:sz="4" w:space="0" w:color="auto"/>
              <w:bottom w:val="single" w:sz="4" w:space="0" w:color="auto"/>
            </w:tcBorders>
          </w:tcPr>
          <w:p w14:paraId="7DE4E83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0B523432" w14:textId="77777777" w:rsidTr="00C639FE">
        <w:tc>
          <w:tcPr>
            <w:tcW w:w="570" w:type="dxa"/>
            <w:vMerge/>
          </w:tcPr>
          <w:p w14:paraId="21341433"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65F7BCE5"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eastAsia="Times New Roman" w:hAnsi="Times New Roman" w:cs="Times New Roman"/>
                <w:bCs/>
                <w:sz w:val="24"/>
                <w:szCs w:val="24"/>
                <w:lang w:val="lt-LT"/>
              </w:rPr>
              <w:t>Saugumo reikalavimai</w:t>
            </w:r>
          </w:p>
        </w:tc>
        <w:tc>
          <w:tcPr>
            <w:tcW w:w="4678" w:type="dxa"/>
            <w:tcBorders>
              <w:top w:val="single" w:sz="4" w:space="0" w:color="auto"/>
              <w:bottom w:val="single" w:sz="4" w:space="0" w:color="auto"/>
            </w:tcBorders>
          </w:tcPr>
          <w:p w14:paraId="6C168B42"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Prisijungimas neregistruotiems asmenims turi būti negalimas.</w:t>
            </w:r>
          </w:p>
          <w:p w14:paraId="37E95CA9"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Kelių lygių vartotojų sistem</w:t>
            </w:r>
            <w:r>
              <w:rPr>
                <w:rFonts w:ascii="Times New Roman" w:hAnsi="Times New Roman" w:cs="Times New Roman"/>
                <w:sz w:val="24"/>
                <w:szCs w:val="24"/>
                <w:lang w:val="lt-LT"/>
              </w:rPr>
              <w:t>a</w:t>
            </w:r>
            <w:r w:rsidRPr="00885FB7">
              <w:rPr>
                <w:rFonts w:ascii="Times New Roman" w:hAnsi="Times New Roman" w:cs="Times New Roman"/>
                <w:sz w:val="24"/>
                <w:szCs w:val="24"/>
                <w:lang w:val="lt-LT"/>
              </w:rPr>
              <w:t xml:space="preserve"> su skirtingomis prieigos galimybėmis.</w:t>
            </w:r>
          </w:p>
          <w:p w14:paraId="0E9498A3"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Visi atlikti veiksmai ir padaryti įrašai yra sekami ir registruojami sistemoje.</w:t>
            </w:r>
          </w:p>
          <w:p w14:paraId="75B06580"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Aliarmo signalas, sutrikus si</w:t>
            </w:r>
            <w:r>
              <w:rPr>
                <w:rFonts w:ascii="Times New Roman" w:hAnsi="Times New Roman" w:cs="Times New Roman"/>
                <w:sz w:val="24"/>
                <w:szCs w:val="24"/>
                <w:lang w:val="lt-LT"/>
              </w:rPr>
              <w:t>s</w:t>
            </w:r>
            <w:r w:rsidRPr="00885FB7">
              <w:rPr>
                <w:rFonts w:ascii="Times New Roman" w:hAnsi="Times New Roman" w:cs="Times New Roman"/>
                <w:sz w:val="24"/>
                <w:szCs w:val="24"/>
                <w:lang w:val="lt-LT"/>
              </w:rPr>
              <w:t>temos darbui.</w:t>
            </w:r>
          </w:p>
          <w:p w14:paraId="0B32D9DD"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Programinėje įrangoje yra reikalavimas e</w:t>
            </w:r>
            <w:r>
              <w:rPr>
                <w:rFonts w:ascii="Times New Roman" w:hAnsi="Times New Roman" w:cs="Times New Roman"/>
                <w:sz w:val="24"/>
                <w:szCs w:val="24"/>
                <w:lang w:val="lt-LT"/>
              </w:rPr>
              <w:t>le</w:t>
            </w:r>
            <w:r w:rsidRPr="00885FB7">
              <w:rPr>
                <w:rFonts w:ascii="Times New Roman" w:hAnsi="Times New Roman" w:cs="Times New Roman"/>
                <w:sz w:val="24"/>
                <w:szCs w:val="24"/>
                <w:lang w:val="lt-LT"/>
              </w:rPr>
              <w:t>ktroniniam parašui.</w:t>
            </w:r>
          </w:p>
          <w:p w14:paraId="38DC983A"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Sistema turi ats</w:t>
            </w:r>
            <w:r>
              <w:rPr>
                <w:rFonts w:ascii="Times New Roman" w:hAnsi="Times New Roman" w:cs="Times New Roman"/>
                <w:sz w:val="24"/>
                <w:szCs w:val="24"/>
                <w:lang w:val="lt-LT"/>
              </w:rPr>
              <w:t>a</w:t>
            </w:r>
            <w:r w:rsidRPr="00885FB7">
              <w:rPr>
                <w:rFonts w:ascii="Times New Roman" w:hAnsi="Times New Roman" w:cs="Times New Roman"/>
                <w:sz w:val="24"/>
                <w:szCs w:val="24"/>
                <w:lang w:val="lt-LT"/>
              </w:rPr>
              <w:t>rgin</w:t>
            </w:r>
            <w:r>
              <w:rPr>
                <w:rFonts w:ascii="Times New Roman" w:hAnsi="Times New Roman" w:cs="Times New Roman"/>
                <w:sz w:val="24"/>
                <w:szCs w:val="24"/>
                <w:lang w:val="lt-LT"/>
              </w:rPr>
              <w:t>ė</w:t>
            </w:r>
            <w:r w:rsidRPr="00885FB7">
              <w:rPr>
                <w:rFonts w:ascii="Times New Roman" w:hAnsi="Times New Roman" w:cs="Times New Roman"/>
                <w:sz w:val="24"/>
                <w:szCs w:val="24"/>
                <w:lang w:val="lt-LT"/>
              </w:rPr>
              <w:t>s kopijos funkciją.</w:t>
            </w:r>
          </w:p>
        </w:tc>
        <w:tc>
          <w:tcPr>
            <w:tcW w:w="1843" w:type="dxa"/>
            <w:tcBorders>
              <w:top w:val="single" w:sz="4" w:space="0" w:color="auto"/>
              <w:bottom w:val="single" w:sz="4" w:space="0" w:color="auto"/>
            </w:tcBorders>
          </w:tcPr>
          <w:p w14:paraId="01C8B19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2D6C0D9E" w14:textId="77777777" w:rsidTr="00C639FE">
        <w:tc>
          <w:tcPr>
            <w:tcW w:w="570" w:type="dxa"/>
            <w:vMerge/>
          </w:tcPr>
          <w:p w14:paraId="6BA90E1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4F8DCA4E"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Sistemos valdymas</w:t>
            </w:r>
          </w:p>
        </w:tc>
        <w:tc>
          <w:tcPr>
            <w:tcW w:w="4678" w:type="dxa"/>
            <w:tcBorders>
              <w:top w:val="single" w:sz="4" w:space="0" w:color="auto"/>
              <w:bottom w:val="single" w:sz="4" w:space="0" w:color="auto"/>
            </w:tcBorders>
          </w:tcPr>
          <w:p w14:paraId="0D96F41F"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bCs/>
                <w:snapToGrid w:val="0"/>
                <w:sz w:val="24"/>
                <w:szCs w:val="24"/>
                <w:lang w:val="lt-LT"/>
              </w:rPr>
              <w:t xml:space="preserve">Privaloma komplektuoti darbo stotį ir dedikuotą programinę įrangą skirtą sistemos funkcijų programiniam valdymui, chromatografijos duomenų kaupimui, analizei ir ataskaitų generavimui. Programinė įranga privalo pilnai palaikyti elektroninį parašą ir būt suderinama su FDA 21 CFR </w:t>
            </w:r>
            <w:proofErr w:type="spellStart"/>
            <w:r w:rsidRPr="00885FB7">
              <w:rPr>
                <w:rFonts w:ascii="Times New Roman" w:hAnsi="Times New Roman" w:cs="Times New Roman"/>
                <w:bCs/>
                <w:snapToGrid w:val="0"/>
                <w:sz w:val="24"/>
                <w:szCs w:val="24"/>
                <w:lang w:val="lt-LT"/>
              </w:rPr>
              <w:t>Part</w:t>
            </w:r>
            <w:proofErr w:type="spellEnd"/>
            <w:r w:rsidRPr="00885FB7">
              <w:rPr>
                <w:rFonts w:ascii="Times New Roman" w:hAnsi="Times New Roman" w:cs="Times New Roman"/>
                <w:bCs/>
                <w:snapToGrid w:val="0"/>
                <w:sz w:val="24"/>
                <w:szCs w:val="24"/>
                <w:lang w:val="lt-LT"/>
              </w:rPr>
              <w:t xml:space="preserve"> 11 </w:t>
            </w:r>
            <w:proofErr w:type="spellStart"/>
            <w:r w:rsidRPr="00885FB7">
              <w:rPr>
                <w:rFonts w:ascii="Times New Roman" w:hAnsi="Times New Roman" w:cs="Times New Roman"/>
                <w:bCs/>
                <w:snapToGrid w:val="0"/>
                <w:sz w:val="24"/>
                <w:szCs w:val="24"/>
                <w:lang w:val="lt-LT"/>
              </w:rPr>
              <w:t>and</w:t>
            </w:r>
            <w:proofErr w:type="spellEnd"/>
            <w:r w:rsidRPr="00885FB7">
              <w:rPr>
                <w:rFonts w:ascii="Times New Roman" w:hAnsi="Times New Roman" w:cs="Times New Roman"/>
                <w:bCs/>
                <w:snapToGrid w:val="0"/>
                <w:sz w:val="24"/>
                <w:szCs w:val="24"/>
                <w:lang w:val="lt-LT"/>
              </w:rPr>
              <w:t xml:space="preserve"> EU </w:t>
            </w:r>
            <w:proofErr w:type="spellStart"/>
            <w:r w:rsidRPr="00885FB7">
              <w:rPr>
                <w:rFonts w:ascii="Times New Roman" w:hAnsi="Times New Roman" w:cs="Times New Roman"/>
                <w:bCs/>
                <w:snapToGrid w:val="0"/>
                <w:sz w:val="24"/>
                <w:szCs w:val="24"/>
                <w:lang w:val="lt-LT"/>
              </w:rPr>
              <w:t>cGMP</w:t>
            </w:r>
            <w:proofErr w:type="spellEnd"/>
            <w:r w:rsidRPr="00885FB7">
              <w:rPr>
                <w:rFonts w:ascii="Times New Roman" w:hAnsi="Times New Roman" w:cs="Times New Roman"/>
                <w:bCs/>
                <w:snapToGrid w:val="0"/>
                <w:sz w:val="24"/>
                <w:szCs w:val="24"/>
                <w:lang w:val="lt-LT"/>
              </w:rPr>
              <w:t xml:space="preserve"> </w:t>
            </w:r>
            <w:proofErr w:type="spellStart"/>
            <w:r w:rsidRPr="00885FB7">
              <w:rPr>
                <w:rFonts w:ascii="Times New Roman" w:hAnsi="Times New Roman" w:cs="Times New Roman"/>
                <w:bCs/>
                <w:snapToGrid w:val="0"/>
                <w:sz w:val="24"/>
                <w:szCs w:val="24"/>
                <w:lang w:val="lt-LT"/>
              </w:rPr>
              <w:t>Annex</w:t>
            </w:r>
            <w:proofErr w:type="spellEnd"/>
            <w:r w:rsidRPr="00885FB7">
              <w:rPr>
                <w:rFonts w:ascii="Times New Roman" w:hAnsi="Times New Roman" w:cs="Times New Roman"/>
                <w:bCs/>
                <w:snapToGrid w:val="0"/>
                <w:sz w:val="24"/>
                <w:szCs w:val="24"/>
                <w:lang w:val="lt-LT"/>
              </w:rPr>
              <w:t xml:space="preserve"> reikalavimais</w:t>
            </w:r>
            <w:r w:rsidRPr="00885FB7">
              <w:rPr>
                <w:rFonts w:ascii="Times New Roman" w:hAnsi="Times New Roman" w:cs="Times New Roman"/>
                <w:sz w:val="24"/>
                <w:szCs w:val="24"/>
                <w:lang w:val="lt-LT"/>
              </w:rPr>
              <w:t>.</w:t>
            </w:r>
          </w:p>
        </w:tc>
        <w:tc>
          <w:tcPr>
            <w:tcW w:w="1843" w:type="dxa"/>
            <w:tcBorders>
              <w:top w:val="single" w:sz="4" w:space="0" w:color="auto"/>
              <w:bottom w:val="single" w:sz="4" w:space="0" w:color="auto"/>
            </w:tcBorders>
          </w:tcPr>
          <w:p w14:paraId="731FFE4F"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70D1E150" w14:textId="77777777" w:rsidTr="00C639FE">
        <w:tc>
          <w:tcPr>
            <w:tcW w:w="570" w:type="dxa"/>
            <w:vMerge/>
          </w:tcPr>
          <w:p w14:paraId="2553360D"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44D476D" w14:textId="77777777" w:rsidR="00BF2F7F" w:rsidRPr="00885FB7" w:rsidRDefault="00BF2F7F" w:rsidP="00C639FE">
            <w:pPr>
              <w:spacing w:after="0" w:line="240" w:lineRule="auto"/>
              <w:rPr>
                <w:rFonts w:ascii="Times New Roman" w:hAnsi="Times New Roman"/>
                <w:sz w:val="24"/>
                <w:lang w:val="lt-LT"/>
              </w:rPr>
            </w:pPr>
            <w:proofErr w:type="spellStart"/>
            <w:r w:rsidRPr="00885FB7">
              <w:rPr>
                <w:rFonts w:ascii="Times New Roman" w:hAnsi="Times New Roman" w:cs="Times New Roman"/>
                <w:bCs/>
                <w:snapToGrid w:val="0"/>
                <w:sz w:val="24"/>
                <w:szCs w:val="24"/>
                <w:lang w:val="lt-LT"/>
              </w:rPr>
              <w:t>Kanabinoidų</w:t>
            </w:r>
            <w:proofErr w:type="spellEnd"/>
            <w:r w:rsidRPr="00885FB7">
              <w:rPr>
                <w:rFonts w:ascii="Times New Roman" w:hAnsi="Times New Roman" w:cs="Times New Roman"/>
                <w:bCs/>
                <w:snapToGrid w:val="0"/>
                <w:sz w:val="24"/>
                <w:szCs w:val="24"/>
                <w:lang w:val="lt-LT"/>
              </w:rPr>
              <w:t xml:space="preserve"> tyrimo metodika</w:t>
            </w:r>
          </w:p>
        </w:tc>
        <w:tc>
          <w:tcPr>
            <w:tcW w:w="4678" w:type="dxa"/>
            <w:tcBorders>
              <w:top w:val="single" w:sz="4" w:space="0" w:color="auto"/>
              <w:bottom w:val="single" w:sz="4" w:space="0" w:color="auto"/>
            </w:tcBorders>
          </w:tcPr>
          <w:p w14:paraId="23B9C4A4"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bCs/>
                <w:snapToGrid w:val="0"/>
                <w:sz w:val="24"/>
                <w:szCs w:val="24"/>
                <w:lang w:val="lt-LT"/>
              </w:rPr>
              <w:t xml:space="preserve">Privalomas oficialus, įrangos gamintojo siūlomai įrangai pilnai paruoštas metodikos paketas leidžiantis analizuoti ne mažiau nei 15 </w:t>
            </w:r>
            <w:proofErr w:type="spellStart"/>
            <w:r w:rsidRPr="00885FB7">
              <w:rPr>
                <w:rFonts w:ascii="Times New Roman" w:hAnsi="Times New Roman" w:cs="Times New Roman"/>
                <w:bCs/>
                <w:snapToGrid w:val="0"/>
                <w:sz w:val="24"/>
                <w:szCs w:val="24"/>
                <w:lang w:val="lt-LT"/>
              </w:rPr>
              <w:t>kanabinoidų</w:t>
            </w:r>
            <w:proofErr w:type="spellEnd"/>
            <w:r w:rsidRPr="00885FB7">
              <w:rPr>
                <w:rFonts w:ascii="Times New Roman" w:hAnsi="Times New Roman" w:cs="Times New Roman"/>
                <w:bCs/>
                <w:snapToGrid w:val="0"/>
                <w:sz w:val="24"/>
                <w:szCs w:val="24"/>
                <w:lang w:val="lt-LT"/>
              </w:rPr>
              <w:t xml:space="preserve">, su atlikta pirmine statistine metodo validacija. Paketas privalo turėti su įrangos valdymui skirta programine įranga pilnai suderintus metodo(ų) bei ataskaitų šablonų failus, bei pavyzdines </w:t>
            </w:r>
            <w:proofErr w:type="spellStart"/>
            <w:r w:rsidRPr="00885FB7">
              <w:rPr>
                <w:rFonts w:ascii="Times New Roman" w:hAnsi="Times New Roman" w:cs="Times New Roman"/>
                <w:bCs/>
                <w:snapToGrid w:val="0"/>
                <w:sz w:val="24"/>
                <w:szCs w:val="24"/>
                <w:lang w:val="lt-LT"/>
              </w:rPr>
              <w:lastRenderedPageBreak/>
              <w:t>chromatogramas</w:t>
            </w:r>
            <w:proofErr w:type="spellEnd"/>
            <w:r w:rsidRPr="00885FB7">
              <w:rPr>
                <w:rFonts w:ascii="Times New Roman" w:hAnsi="Times New Roman" w:cs="Times New Roman"/>
                <w:bCs/>
                <w:snapToGrid w:val="0"/>
                <w:sz w:val="24"/>
                <w:szCs w:val="24"/>
                <w:lang w:val="lt-LT"/>
              </w:rPr>
              <w:t xml:space="preserve">. Privalomas ir dedikuotos šiam metodui kolonėlės su </w:t>
            </w:r>
            <w:proofErr w:type="spellStart"/>
            <w:r w:rsidRPr="00885FB7">
              <w:rPr>
                <w:rFonts w:ascii="Times New Roman" w:hAnsi="Times New Roman" w:cs="Times New Roman"/>
                <w:bCs/>
                <w:snapToGrid w:val="0"/>
                <w:sz w:val="24"/>
                <w:szCs w:val="24"/>
                <w:lang w:val="lt-LT"/>
              </w:rPr>
              <w:t>prieškoloniais</w:t>
            </w:r>
            <w:proofErr w:type="spellEnd"/>
            <w:r w:rsidRPr="00885FB7">
              <w:rPr>
                <w:rFonts w:ascii="Times New Roman" w:hAnsi="Times New Roman" w:cs="Times New Roman"/>
                <w:bCs/>
                <w:snapToGrid w:val="0"/>
                <w:sz w:val="24"/>
                <w:szCs w:val="24"/>
                <w:lang w:val="lt-LT"/>
              </w:rPr>
              <w:t xml:space="preserve"> ir laikikliu rinkinys. Privalo būti gamintojo paruošta procedūra ir kriterijai metodikos paketo tinkamam įdiegimui. Įdiegimą privalo įvykdyti gamintojo sertifikuotas, tiekėjo personalas.</w:t>
            </w:r>
          </w:p>
        </w:tc>
        <w:tc>
          <w:tcPr>
            <w:tcW w:w="1843" w:type="dxa"/>
            <w:tcBorders>
              <w:top w:val="single" w:sz="4" w:space="0" w:color="auto"/>
              <w:bottom w:val="single" w:sz="4" w:space="0" w:color="auto"/>
            </w:tcBorders>
          </w:tcPr>
          <w:p w14:paraId="28B98938"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2AF4F0C3" w14:textId="77777777" w:rsidTr="00C639FE">
        <w:tc>
          <w:tcPr>
            <w:tcW w:w="570" w:type="dxa"/>
            <w:vMerge/>
          </w:tcPr>
          <w:p w14:paraId="3EBDAE34"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DD0C95A"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Funkciniai reikalavimas</w:t>
            </w:r>
          </w:p>
        </w:tc>
        <w:tc>
          <w:tcPr>
            <w:tcW w:w="4678" w:type="dxa"/>
            <w:tcBorders>
              <w:top w:val="single" w:sz="4" w:space="0" w:color="auto"/>
              <w:bottom w:val="single" w:sz="4" w:space="0" w:color="auto"/>
            </w:tcBorders>
          </w:tcPr>
          <w:p w14:paraId="1DC9279D" w14:textId="77777777" w:rsidR="00BF2F7F" w:rsidRPr="00885FB7" w:rsidRDefault="00BF2F7F" w:rsidP="00C639FE">
            <w:pPr>
              <w:jc w:val="both"/>
              <w:rPr>
                <w:rFonts w:ascii="Times New Roman" w:hAnsi="Times New Roman"/>
                <w:sz w:val="24"/>
                <w:lang w:val="lt-LT"/>
              </w:rPr>
            </w:pPr>
            <w:r w:rsidRPr="00885FB7">
              <w:rPr>
                <w:rFonts w:ascii="Times New Roman" w:hAnsi="Times New Roman"/>
                <w:sz w:val="24"/>
                <w:lang w:val="lt-LT"/>
              </w:rPr>
              <w:t xml:space="preserve">230 VAC </w:t>
            </w:r>
            <w:r w:rsidRPr="00885FB7">
              <w:rPr>
                <w:rFonts w:ascii="Times New Roman" w:hAnsi="Times New Roman" w:cs="Times New Roman"/>
                <w:sz w:val="24"/>
                <w:lang w:val="lt-LT"/>
              </w:rPr>
              <w:t>±</w:t>
            </w:r>
            <w:r w:rsidRPr="00885FB7">
              <w:rPr>
                <w:rFonts w:ascii="Times New Roman" w:hAnsi="Times New Roman"/>
                <w:sz w:val="24"/>
                <w:lang w:val="lt-LT"/>
              </w:rPr>
              <w:t xml:space="preserve"> 10%, 50 Hz </w:t>
            </w:r>
            <w:r w:rsidRPr="00885FB7">
              <w:rPr>
                <w:rFonts w:ascii="Times New Roman" w:hAnsi="Times New Roman" w:cs="Times New Roman"/>
                <w:sz w:val="24"/>
                <w:lang w:val="lt-LT"/>
              </w:rPr>
              <w:t>±</w:t>
            </w:r>
            <w:r w:rsidRPr="00885FB7">
              <w:rPr>
                <w:rFonts w:ascii="Times New Roman" w:hAnsi="Times New Roman"/>
                <w:sz w:val="24"/>
                <w:lang w:val="lt-LT"/>
              </w:rPr>
              <w:t xml:space="preserve"> 1%.</w:t>
            </w:r>
          </w:p>
          <w:p w14:paraId="49016210"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sz w:val="24"/>
                <w:lang w:val="lt-LT"/>
              </w:rPr>
              <w:t xml:space="preserve">Aplinkos temperatūra 15 – 25 </w:t>
            </w:r>
            <w:proofErr w:type="spellStart"/>
            <w:r w:rsidRPr="00885FB7">
              <w:rPr>
                <w:rFonts w:ascii="Times New Roman" w:hAnsi="Times New Roman"/>
                <w:sz w:val="24"/>
                <w:vertAlign w:val="superscript"/>
                <w:lang w:val="lt-LT"/>
              </w:rPr>
              <w:t>o</w:t>
            </w:r>
            <w:r w:rsidRPr="00885FB7">
              <w:rPr>
                <w:rFonts w:ascii="Times New Roman" w:hAnsi="Times New Roman"/>
                <w:sz w:val="24"/>
                <w:lang w:val="lt-LT"/>
              </w:rPr>
              <w:t>C</w:t>
            </w:r>
            <w:proofErr w:type="spellEnd"/>
            <w:r w:rsidRPr="00885FB7">
              <w:rPr>
                <w:rFonts w:ascii="Times New Roman" w:hAnsi="Times New Roman"/>
                <w:sz w:val="24"/>
                <w:lang w:val="lt-LT"/>
              </w:rPr>
              <w:t>.</w:t>
            </w:r>
          </w:p>
        </w:tc>
        <w:tc>
          <w:tcPr>
            <w:tcW w:w="1843" w:type="dxa"/>
            <w:tcBorders>
              <w:top w:val="single" w:sz="4" w:space="0" w:color="auto"/>
              <w:bottom w:val="single" w:sz="4" w:space="0" w:color="auto"/>
            </w:tcBorders>
          </w:tcPr>
          <w:p w14:paraId="551BEA36"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41ECA853" w14:textId="77777777" w:rsidTr="00C639FE">
        <w:tc>
          <w:tcPr>
            <w:tcW w:w="570" w:type="dxa"/>
            <w:vMerge/>
          </w:tcPr>
          <w:p w14:paraId="11C525D6"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34930AC"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Priedai</w:t>
            </w:r>
          </w:p>
        </w:tc>
        <w:tc>
          <w:tcPr>
            <w:tcW w:w="4678" w:type="dxa"/>
            <w:tcBorders>
              <w:top w:val="single" w:sz="4" w:space="0" w:color="auto"/>
              <w:bottom w:val="single" w:sz="4" w:space="0" w:color="auto"/>
            </w:tcBorders>
          </w:tcPr>
          <w:p w14:paraId="39DD1D96" w14:textId="77777777" w:rsidR="00BF2F7F" w:rsidRPr="00885FB7" w:rsidRDefault="00BF2F7F" w:rsidP="00C639FE">
            <w:pPr>
              <w:jc w:val="both"/>
              <w:rPr>
                <w:rFonts w:ascii="Times New Roman" w:hAnsi="Times New Roman"/>
                <w:sz w:val="24"/>
                <w:lang w:val="lt-LT"/>
              </w:rPr>
            </w:pPr>
            <w:r w:rsidRPr="00885FB7">
              <w:rPr>
                <w:rFonts w:ascii="Times New Roman" w:hAnsi="Times New Roman"/>
                <w:sz w:val="24"/>
                <w:lang w:val="lt-LT"/>
              </w:rPr>
              <w:t xml:space="preserve">Pridedami </w:t>
            </w:r>
            <w:proofErr w:type="spellStart"/>
            <w:r w:rsidRPr="00885FB7">
              <w:rPr>
                <w:rFonts w:ascii="Times New Roman" w:hAnsi="Times New Roman"/>
                <w:sz w:val="24"/>
                <w:lang w:val="lt-LT"/>
              </w:rPr>
              <w:t>kanabinoidų</w:t>
            </w:r>
            <w:proofErr w:type="spellEnd"/>
            <w:r w:rsidRPr="00885FB7">
              <w:rPr>
                <w:rFonts w:ascii="Times New Roman" w:hAnsi="Times New Roman"/>
                <w:sz w:val="24"/>
                <w:lang w:val="lt-LT"/>
              </w:rPr>
              <w:t xml:space="preserve"> standartai:</w:t>
            </w:r>
          </w:p>
          <w:p w14:paraId="72C4DAEE"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Cannabichromene</w:t>
            </w:r>
            <w:proofErr w:type="spellEnd"/>
            <w:r w:rsidRPr="00885FB7">
              <w:rPr>
                <w:rFonts w:ascii="Times New Roman" w:hAnsi="Times New Roman" w:cs="Times New Roman"/>
                <w:sz w:val="24"/>
                <w:szCs w:val="24"/>
                <w:lang w:val="lt-LT"/>
              </w:rPr>
              <w:t xml:space="preserve"> (CBC) Standard 1000 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P</w:t>
            </w:r>
            <w:r w:rsidRPr="00885FB7">
              <w:rPr>
                <w:rFonts w:ascii="Times New Roman" w:hAnsi="Times New Roman" w:cs="Times New Roman"/>
                <w:sz w:val="24"/>
                <w:szCs w:val="24"/>
                <w:shd w:val="clear" w:color="auto" w:fill="FFFFFF"/>
                <w:lang w:val="lt-LT"/>
              </w:rPr>
              <w:t xml:space="preserve">&amp;T </w:t>
            </w:r>
            <w:proofErr w:type="spellStart"/>
            <w:r w:rsidRPr="00885FB7">
              <w:rPr>
                <w:rFonts w:ascii="Times New Roman" w:hAnsi="Times New Roman" w:cs="Times New Roman"/>
                <w:sz w:val="24"/>
                <w:szCs w:val="24"/>
                <w:shd w:val="clear" w:color="auto" w:fill="FFFFFF"/>
                <w:lang w:val="lt-LT"/>
              </w:rPr>
              <w:t>Methanol</w:t>
            </w:r>
            <w:proofErr w:type="spellEnd"/>
            <w:r w:rsidRPr="00885FB7">
              <w:rPr>
                <w:rFonts w:ascii="Times New Roman" w:hAnsi="Times New Roman" w:cs="Times New Roman"/>
                <w:sz w:val="24"/>
                <w:szCs w:val="24"/>
                <w:shd w:val="clear" w:color="auto" w:fill="FFFFFF"/>
                <w:lang w:val="lt-LT"/>
              </w:rPr>
              <w:t>;</w:t>
            </w:r>
          </w:p>
          <w:p w14:paraId="050FDBB1"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Cannabicyclol</w:t>
            </w:r>
            <w:proofErr w:type="spellEnd"/>
            <w:r w:rsidRPr="00885FB7">
              <w:rPr>
                <w:rFonts w:ascii="Times New Roman" w:hAnsi="Times New Roman" w:cs="Times New Roman"/>
                <w:sz w:val="24"/>
                <w:szCs w:val="24"/>
                <w:shd w:val="clear" w:color="auto" w:fill="FFFFFF"/>
                <w:lang w:val="lt-LT"/>
              </w:rPr>
              <w:t xml:space="preserve"> (CBL) Standard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P</w:t>
            </w:r>
            <w:r w:rsidRPr="00885FB7">
              <w:rPr>
                <w:rFonts w:ascii="Times New Roman" w:hAnsi="Times New Roman" w:cs="Times New Roman"/>
                <w:sz w:val="24"/>
                <w:szCs w:val="24"/>
                <w:shd w:val="clear" w:color="auto" w:fill="FFFFFF"/>
                <w:lang w:val="lt-LT"/>
              </w:rPr>
              <w:t xml:space="preserve">&amp;T </w:t>
            </w:r>
            <w:proofErr w:type="spellStart"/>
            <w:r w:rsidRPr="00885FB7">
              <w:rPr>
                <w:rFonts w:ascii="Times New Roman" w:hAnsi="Times New Roman" w:cs="Times New Roman"/>
                <w:sz w:val="24"/>
                <w:szCs w:val="24"/>
                <w:shd w:val="clear" w:color="auto" w:fill="FFFFFF"/>
                <w:lang w:val="lt-LT"/>
              </w:rPr>
              <w:t>Methanol</w:t>
            </w:r>
            <w:proofErr w:type="spellEnd"/>
            <w:r w:rsidRPr="00885FB7">
              <w:rPr>
                <w:rFonts w:ascii="Times New Roman" w:hAnsi="Times New Roman" w:cs="Times New Roman"/>
                <w:sz w:val="24"/>
                <w:szCs w:val="24"/>
                <w:shd w:val="clear" w:color="auto" w:fill="FFFFFF"/>
                <w:lang w:val="lt-LT"/>
              </w:rPr>
              <w:t>;</w:t>
            </w:r>
          </w:p>
          <w:p w14:paraId="4C6BD94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Stock</w:t>
            </w:r>
            <w:proofErr w:type="spellEnd"/>
            <w:r w:rsidRPr="00885FB7">
              <w:rPr>
                <w:rFonts w:ascii="Times New Roman" w:hAnsi="Times New Roman" w:cs="Times New Roman"/>
                <w:sz w:val="24"/>
                <w:szCs w:val="24"/>
                <w:shd w:val="clear" w:color="auto" w:fill="FFFFFF"/>
                <w:lang w:val="lt-LT"/>
              </w:rPr>
              <w:t xml:space="preserve"> Standard </w:t>
            </w:r>
            <w:proofErr w:type="spellStart"/>
            <w:r w:rsidRPr="00885FB7">
              <w:rPr>
                <w:rFonts w:ascii="Times New Roman" w:hAnsi="Times New Roman" w:cs="Times New Roman"/>
                <w:sz w:val="24"/>
                <w:szCs w:val="24"/>
                <w:shd w:val="clear" w:color="auto" w:fill="FFFFFF"/>
                <w:lang w:val="lt-LT"/>
              </w:rPr>
              <w:t>Cannabidiol</w:t>
            </w:r>
            <w:proofErr w:type="spellEnd"/>
            <w:r w:rsidRPr="00885FB7">
              <w:rPr>
                <w:rFonts w:ascii="Times New Roman" w:hAnsi="Times New Roman" w:cs="Times New Roman"/>
                <w:sz w:val="24"/>
                <w:szCs w:val="24"/>
                <w:shd w:val="clear" w:color="auto" w:fill="FFFFFF"/>
                <w:lang w:val="lt-LT"/>
              </w:rPr>
              <w:t xml:space="preserve"> (CBD) 1 mg/</w:t>
            </w:r>
            <w:proofErr w:type="spellStart"/>
            <w:r w:rsidRPr="00885FB7">
              <w:rPr>
                <w:rFonts w:ascii="Times New Roman" w:hAnsi="Times New Roman" w:cs="Times New Roman"/>
                <w:sz w:val="24"/>
                <w:szCs w:val="24"/>
                <w:shd w:val="clear" w:color="auto" w:fill="FFFFFF"/>
                <w:lang w:val="lt-LT"/>
              </w:rPr>
              <w:t>mL</w:t>
            </w:r>
            <w:proofErr w:type="spellEnd"/>
            <w:r w:rsidRPr="00885FB7">
              <w:rPr>
                <w:rFonts w:ascii="Times New Roman" w:hAnsi="Times New Roman" w:cs="Times New Roman"/>
                <w:sz w:val="24"/>
                <w:szCs w:val="24"/>
                <w:shd w:val="clear" w:color="auto" w:fill="FFFFFF"/>
                <w:lang w:val="lt-LT"/>
              </w:rPr>
              <w:t xml:space="preserve"> </w:t>
            </w:r>
            <w:r w:rsidRPr="00885FB7">
              <w:rPr>
                <w:rFonts w:ascii="Times New Roman" w:hAnsi="Times New Roman" w:cs="Times New Roman"/>
                <w:sz w:val="24"/>
                <w:szCs w:val="24"/>
                <w:lang w:val="lt-LT"/>
              </w:rPr>
              <w:t>P</w:t>
            </w:r>
            <w:r w:rsidRPr="00885FB7">
              <w:rPr>
                <w:rFonts w:ascii="Times New Roman" w:hAnsi="Times New Roman" w:cs="Times New Roman"/>
                <w:sz w:val="24"/>
                <w:szCs w:val="24"/>
                <w:shd w:val="clear" w:color="auto" w:fill="FFFFFF"/>
                <w:lang w:val="lt-LT"/>
              </w:rPr>
              <w:t>&amp;TM;</w:t>
            </w:r>
          </w:p>
          <w:p w14:paraId="607AAF8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Cannabidiolic</w:t>
            </w:r>
            <w:proofErr w:type="spellEnd"/>
            <w:r w:rsidRPr="00885FB7">
              <w:rPr>
                <w:rFonts w:ascii="Times New Roman" w:hAnsi="Times New Roman" w:cs="Times New Roman"/>
                <w:sz w:val="24"/>
                <w:szCs w:val="24"/>
                <w:shd w:val="clear" w:color="auto" w:fill="FFFFFF"/>
                <w:lang w:val="lt-LT"/>
              </w:rPr>
              <w:t xml:space="preserve"> </w:t>
            </w:r>
            <w:proofErr w:type="spellStart"/>
            <w:r w:rsidRPr="00885FB7">
              <w:rPr>
                <w:rFonts w:ascii="Times New Roman" w:hAnsi="Times New Roman" w:cs="Times New Roman"/>
                <w:sz w:val="24"/>
                <w:szCs w:val="24"/>
                <w:shd w:val="clear" w:color="auto" w:fill="FFFFFF"/>
                <w:lang w:val="lt-LT"/>
              </w:rPr>
              <w:t>Acid</w:t>
            </w:r>
            <w:proofErr w:type="spellEnd"/>
            <w:r w:rsidRPr="00885FB7">
              <w:rPr>
                <w:rFonts w:ascii="Times New Roman" w:hAnsi="Times New Roman" w:cs="Times New Roman"/>
                <w:sz w:val="24"/>
                <w:szCs w:val="24"/>
                <w:shd w:val="clear" w:color="auto" w:fill="FFFFFF"/>
                <w:lang w:val="lt-LT"/>
              </w:rPr>
              <w:t xml:space="preserve"> (CBDA) Standard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Acetonitrile</w:t>
            </w:r>
            <w:proofErr w:type="spellEnd"/>
            <w:r w:rsidRPr="00885FB7">
              <w:rPr>
                <w:rFonts w:ascii="Times New Roman" w:hAnsi="Times New Roman" w:cs="Times New Roman"/>
                <w:sz w:val="24"/>
                <w:szCs w:val="24"/>
                <w:lang w:val="lt-LT"/>
              </w:rPr>
              <w:t xml:space="preserve"> 1 </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w:t>
            </w:r>
            <w:proofErr w:type="spellStart"/>
            <w:r w:rsidRPr="00885FB7">
              <w:rPr>
                <w:rFonts w:ascii="Times New Roman" w:hAnsi="Times New Roman" w:cs="Times New Roman"/>
                <w:sz w:val="24"/>
                <w:szCs w:val="24"/>
                <w:lang w:val="lt-LT"/>
              </w:rPr>
              <w:t>ampul</w:t>
            </w:r>
            <w:proofErr w:type="spellEnd"/>
            <w:r w:rsidRPr="00885FB7">
              <w:rPr>
                <w:rFonts w:ascii="Times New Roman" w:hAnsi="Times New Roman" w:cs="Times New Roman"/>
                <w:sz w:val="24"/>
                <w:szCs w:val="24"/>
                <w:lang w:val="lt-LT"/>
              </w:rPr>
              <w:t>;</w:t>
            </w:r>
          </w:p>
          <w:p w14:paraId="5DAC1C10"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Cannabidivarin</w:t>
            </w:r>
            <w:proofErr w:type="spellEnd"/>
            <w:r w:rsidRPr="00885FB7">
              <w:rPr>
                <w:rFonts w:ascii="Times New Roman" w:hAnsi="Times New Roman" w:cs="Times New Roman"/>
                <w:sz w:val="24"/>
                <w:szCs w:val="24"/>
                <w:lang w:val="lt-LT"/>
              </w:rPr>
              <w:t xml:space="preserve"> (CBDV) </w:t>
            </w:r>
            <w:proofErr w:type="spellStart"/>
            <w:r w:rsidRPr="00885FB7">
              <w:rPr>
                <w:rFonts w:ascii="Times New Roman" w:hAnsi="Times New Roman" w:cs="Times New Roman"/>
                <w:sz w:val="24"/>
                <w:szCs w:val="24"/>
                <w:lang w:val="lt-LT"/>
              </w:rPr>
              <w:t>Std</w:t>
            </w:r>
            <w:proofErr w:type="spellEnd"/>
            <w:r w:rsidRPr="00885FB7">
              <w:rPr>
                <w:rFonts w:ascii="Times New Roman" w:hAnsi="Times New Roman" w:cs="Times New Roman"/>
                <w:sz w:val="24"/>
                <w:szCs w:val="24"/>
                <w:lang w:val="lt-LT"/>
              </w:rPr>
              <w:t xml:space="preserve"> 1000 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shd w:val="clear" w:color="auto" w:fill="FFFFFF"/>
                <w:lang w:val="lt-LT"/>
              </w:rPr>
              <w:t>Methanol</w:t>
            </w:r>
            <w:proofErr w:type="spellEnd"/>
            <w:r w:rsidRPr="00885FB7">
              <w:rPr>
                <w:rFonts w:ascii="Times New Roman" w:hAnsi="Times New Roman" w:cs="Times New Roman"/>
                <w:sz w:val="24"/>
                <w:szCs w:val="24"/>
                <w:shd w:val="clear" w:color="auto" w:fill="FFFFFF"/>
                <w:lang w:val="lt-LT"/>
              </w:rPr>
              <w:t>;</w:t>
            </w:r>
          </w:p>
          <w:p w14:paraId="2EBD8C19"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Cannabigerol</w:t>
            </w:r>
            <w:proofErr w:type="spellEnd"/>
            <w:r w:rsidRPr="00885FB7">
              <w:rPr>
                <w:rFonts w:ascii="Times New Roman" w:hAnsi="Times New Roman" w:cs="Times New Roman"/>
                <w:sz w:val="24"/>
                <w:szCs w:val="24"/>
                <w:shd w:val="clear" w:color="auto" w:fill="FFFFFF"/>
                <w:lang w:val="lt-LT"/>
              </w:rPr>
              <w:t xml:space="preserve"> (CBG) Standard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P</w:t>
            </w:r>
            <w:r w:rsidRPr="00885FB7">
              <w:rPr>
                <w:rFonts w:ascii="Times New Roman" w:hAnsi="Times New Roman" w:cs="Times New Roman"/>
                <w:sz w:val="24"/>
                <w:szCs w:val="24"/>
                <w:shd w:val="clear" w:color="auto" w:fill="FFFFFF"/>
                <w:lang w:val="lt-LT"/>
              </w:rPr>
              <w:t xml:space="preserve">&amp;T </w:t>
            </w:r>
            <w:proofErr w:type="spellStart"/>
            <w:r w:rsidRPr="00885FB7">
              <w:rPr>
                <w:rFonts w:ascii="Times New Roman" w:hAnsi="Times New Roman" w:cs="Times New Roman"/>
                <w:sz w:val="24"/>
                <w:szCs w:val="24"/>
                <w:shd w:val="clear" w:color="auto" w:fill="FFFFFF"/>
                <w:lang w:val="lt-LT"/>
              </w:rPr>
              <w:t>Methanol</w:t>
            </w:r>
            <w:proofErr w:type="spellEnd"/>
            <w:r w:rsidRPr="00885FB7">
              <w:rPr>
                <w:rFonts w:ascii="Times New Roman" w:hAnsi="Times New Roman" w:cs="Times New Roman"/>
                <w:sz w:val="24"/>
                <w:szCs w:val="24"/>
                <w:shd w:val="clear" w:color="auto" w:fill="FFFFFF"/>
                <w:lang w:val="lt-LT"/>
              </w:rPr>
              <w:t>;</w:t>
            </w:r>
          </w:p>
          <w:p w14:paraId="38B45F58"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Cannabigerolic</w:t>
            </w:r>
            <w:proofErr w:type="spellEnd"/>
            <w:r w:rsidRPr="00885FB7">
              <w:rPr>
                <w:rFonts w:ascii="Times New Roman" w:hAnsi="Times New Roman" w:cs="Times New Roman"/>
                <w:sz w:val="24"/>
                <w:szCs w:val="24"/>
                <w:shd w:val="clear" w:color="auto" w:fill="FFFFFF"/>
                <w:lang w:val="lt-LT"/>
              </w:rPr>
              <w:t xml:space="preserve"> </w:t>
            </w:r>
            <w:proofErr w:type="spellStart"/>
            <w:r w:rsidRPr="00885FB7">
              <w:rPr>
                <w:rFonts w:ascii="Times New Roman" w:hAnsi="Times New Roman" w:cs="Times New Roman"/>
                <w:sz w:val="24"/>
                <w:szCs w:val="24"/>
                <w:shd w:val="clear" w:color="auto" w:fill="FFFFFF"/>
                <w:lang w:val="lt-LT"/>
              </w:rPr>
              <w:t>Acid</w:t>
            </w:r>
            <w:proofErr w:type="spellEnd"/>
            <w:r w:rsidRPr="00885FB7">
              <w:rPr>
                <w:rFonts w:ascii="Times New Roman" w:hAnsi="Times New Roman" w:cs="Times New Roman"/>
                <w:sz w:val="24"/>
                <w:szCs w:val="24"/>
                <w:shd w:val="clear" w:color="auto" w:fill="FFFFFF"/>
                <w:lang w:val="lt-LT"/>
              </w:rPr>
              <w:t xml:space="preserve"> (CBGA) Standard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Acetonitrile</w:t>
            </w:r>
            <w:proofErr w:type="spellEnd"/>
            <w:r w:rsidRPr="00885FB7">
              <w:rPr>
                <w:rFonts w:ascii="Times New Roman" w:hAnsi="Times New Roman" w:cs="Times New Roman"/>
                <w:sz w:val="24"/>
                <w:szCs w:val="24"/>
                <w:lang w:val="lt-LT"/>
              </w:rPr>
              <w:t>;</w:t>
            </w:r>
          </w:p>
          <w:p w14:paraId="7ABA78A6"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Drug</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Stock</w:t>
            </w:r>
            <w:proofErr w:type="spellEnd"/>
            <w:r w:rsidRPr="00885FB7">
              <w:rPr>
                <w:rFonts w:ascii="Times New Roman" w:hAnsi="Times New Roman" w:cs="Times New Roman"/>
                <w:sz w:val="24"/>
                <w:szCs w:val="24"/>
                <w:lang w:val="lt-LT"/>
              </w:rPr>
              <w:t xml:space="preserve"> Standard </w:t>
            </w:r>
            <w:proofErr w:type="spellStart"/>
            <w:r w:rsidRPr="00885FB7">
              <w:rPr>
                <w:rFonts w:ascii="Times New Roman" w:hAnsi="Times New Roman" w:cs="Times New Roman"/>
                <w:sz w:val="24"/>
                <w:szCs w:val="24"/>
                <w:lang w:val="lt-LT"/>
              </w:rPr>
              <w:t>Cannabinol</w:t>
            </w:r>
            <w:proofErr w:type="spellEnd"/>
            <w:r w:rsidRPr="00885FB7">
              <w:rPr>
                <w:rFonts w:ascii="Times New Roman" w:hAnsi="Times New Roman" w:cs="Times New Roman"/>
                <w:sz w:val="24"/>
                <w:szCs w:val="24"/>
                <w:lang w:val="lt-LT"/>
              </w:rPr>
              <w:t xml:space="preserve"> (CBN) </w:t>
            </w:r>
            <w:r w:rsidRPr="00885FB7">
              <w:rPr>
                <w:rFonts w:ascii="Times New Roman" w:hAnsi="Times New Roman" w:cs="Times New Roman"/>
                <w:sz w:val="24"/>
                <w:szCs w:val="24"/>
                <w:shd w:val="clear" w:color="auto" w:fill="FFFFFF"/>
                <w:lang w:val="lt-LT"/>
              </w:rPr>
              <w:t>1 mg/</w:t>
            </w:r>
            <w:proofErr w:type="spellStart"/>
            <w:r w:rsidRPr="00885FB7">
              <w:rPr>
                <w:rFonts w:ascii="Times New Roman" w:hAnsi="Times New Roman" w:cs="Times New Roman"/>
                <w:sz w:val="24"/>
                <w:szCs w:val="24"/>
                <w:shd w:val="clear" w:color="auto" w:fill="FFFFFF"/>
                <w:lang w:val="lt-LT"/>
              </w:rPr>
              <w:t>mL</w:t>
            </w:r>
            <w:proofErr w:type="spellEnd"/>
            <w:r w:rsidRPr="00885FB7">
              <w:rPr>
                <w:rFonts w:ascii="Times New Roman" w:hAnsi="Times New Roman" w:cs="Times New Roman"/>
                <w:sz w:val="24"/>
                <w:szCs w:val="24"/>
                <w:shd w:val="clear" w:color="auto" w:fill="FFFFFF"/>
                <w:lang w:val="lt-LT"/>
              </w:rPr>
              <w:t xml:space="preserve"> </w:t>
            </w:r>
            <w:r w:rsidRPr="00885FB7">
              <w:rPr>
                <w:rFonts w:ascii="Times New Roman" w:hAnsi="Times New Roman" w:cs="Times New Roman"/>
                <w:sz w:val="24"/>
                <w:szCs w:val="24"/>
                <w:lang w:val="lt-LT"/>
              </w:rPr>
              <w:t>P</w:t>
            </w:r>
            <w:r w:rsidRPr="00885FB7">
              <w:rPr>
                <w:rFonts w:ascii="Times New Roman" w:hAnsi="Times New Roman" w:cs="Times New Roman"/>
                <w:sz w:val="24"/>
                <w:szCs w:val="24"/>
                <w:shd w:val="clear" w:color="auto" w:fill="FFFFFF"/>
                <w:lang w:val="lt-LT"/>
              </w:rPr>
              <w:t>&amp;TM;</w:t>
            </w:r>
          </w:p>
          <w:p w14:paraId="5EB375A8"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shd w:val="clear" w:color="auto" w:fill="FFFFFF"/>
                <w:lang w:val="lt-LT"/>
              </w:rPr>
              <w:t xml:space="preserve">THCV Standard </w:t>
            </w:r>
            <w:proofErr w:type="spellStart"/>
            <w:r w:rsidRPr="00885FB7">
              <w:rPr>
                <w:rFonts w:ascii="Times New Roman" w:hAnsi="Times New Roman" w:cs="Times New Roman"/>
                <w:sz w:val="24"/>
                <w:szCs w:val="24"/>
                <w:shd w:val="clear" w:color="auto" w:fill="FFFFFF"/>
                <w:lang w:val="lt-LT"/>
              </w:rPr>
              <w:t>Tetrahydrocannabivarin</w:t>
            </w:r>
            <w:proofErr w:type="spellEnd"/>
            <w:r w:rsidRPr="00885FB7">
              <w:rPr>
                <w:rFonts w:ascii="Times New Roman" w:hAnsi="Times New Roman" w:cs="Times New Roman"/>
                <w:sz w:val="24"/>
                <w:szCs w:val="24"/>
                <w:shd w:val="clear" w:color="auto" w:fill="FFFFFF"/>
                <w:lang w:val="lt-LT"/>
              </w:rPr>
              <w:t xml:space="preserve">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Methanol</w:t>
            </w:r>
            <w:proofErr w:type="spellEnd"/>
            <w:r w:rsidRPr="00885FB7">
              <w:rPr>
                <w:rFonts w:ascii="Times New Roman" w:hAnsi="Times New Roman" w:cs="Times New Roman"/>
                <w:sz w:val="24"/>
                <w:szCs w:val="24"/>
                <w:lang w:val="lt-LT"/>
              </w:rPr>
              <w:t>;</w:t>
            </w:r>
          </w:p>
          <w:p w14:paraId="25B5A9E4"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shd w:val="clear" w:color="auto" w:fill="FFFFFF"/>
                <w:lang w:val="lt-LT"/>
              </w:rPr>
              <w:t xml:space="preserve">(THCA-A) Standard 1000 </w:t>
            </w:r>
            <w:r w:rsidRPr="00885FB7">
              <w:rPr>
                <w:rFonts w:ascii="Times New Roman" w:hAnsi="Times New Roman" w:cs="Times New Roman"/>
                <w:sz w:val="24"/>
                <w:szCs w:val="24"/>
                <w:lang w:val="lt-LT"/>
              </w:rPr>
              <w:t xml:space="preserve"> 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in</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Acetonitrile</w:t>
            </w:r>
            <w:proofErr w:type="spellEnd"/>
            <w:r w:rsidRPr="00885FB7">
              <w:rPr>
                <w:rFonts w:ascii="Times New Roman" w:hAnsi="Times New Roman" w:cs="Times New Roman"/>
                <w:sz w:val="24"/>
                <w:szCs w:val="24"/>
                <w:lang w:val="lt-LT"/>
              </w:rPr>
              <w:t>.</w:t>
            </w:r>
          </w:p>
        </w:tc>
        <w:tc>
          <w:tcPr>
            <w:tcW w:w="1843" w:type="dxa"/>
            <w:tcBorders>
              <w:top w:val="single" w:sz="4" w:space="0" w:color="auto"/>
              <w:bottom w:val="single" w:sz="4" w:space="0" w:color="auto"/>
            </w:tcBorders>
          </w:tcPr>
          <w:p w14:paraId="45434CF8"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41D4DB4B" w14:textId="77777777" w:rsidTr="00C639FE">
        <w:tc>
          <w:tcPr>
            <w:tcW w:w="570" w:type="dxa"/>
            <w:vMerge/>
          </w:tcPr>
          <w:p w14:paraId="2F025703"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7D0E649"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Paslaugos</w:t>
            </w:r>
          </w:p>
        </w:tc>
        <w:tc>
          <w:tcPr>
            <w:tcW w:w="4678" w:type="dxa"/>
            <w:tcBorders>
              <w:top w:val="single" w:sz="4" w:space="0" w:color="auto"/>
              <w:bottom w:val="single" w:sz="4" w:space="0" w:color="auto"/>
            </w:tcBorders>
          </w:tcPr>
          <w:p w14:paraId="741F29FA"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Turi būti atliktas įrangos transportavimas, montavimas, instaliavimas, derinimas darbo vietoje.</w:t>
            </w:r>
          </w:p>
          <w:p w14:paraId="6A9A4325"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Darbo vietoje atliktas personalo apmokymas, kaip naudotis įranga ir sistema, atliktas pirminis įrangos testavimas – ne mažiau nei 2 darbo dienos;</w:t>
            </w:r>
          </w:p>
          <w:p w14:paraId="3B0ECEDD"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Siūlomos įrangos IQ/OQ/PQ dokumentacija ir pilnas procedūrų atlikimas ;</w:t>
            </w:r>
          </w:p>
          <w:p w14:paraId="4222C7C1"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sz w:val="24"/>
                <w:lang w:val="lt-LT"/>
              </w:rPr>
              <w:t xml:space="preserve">Garantinis aptarnavimas ne mažiau nei 12 mėn. </w:t>
            </w:r>
          </w:p>
        </w:tc>
        <w:tc>
          <w:tcPr>
            <w:tcW w:w="1843" w:type="dxa"/>
            <w:tcBorders>
              <w:top w:val="single" w:sz="4" w:space="0" w:color="auto"/>
              <w:bottom w:val="single" w:sz="4" w:space="0" w:color="auto"/>
            </w:tcBorders>
          </w:tcPr>
          <w:p w14:paraId="4B561E4A"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78D52D16" w14:textId="77777777" w:rsidTr="00C639FE">
        <w:tc>
          <w:tcPr>
            <w:tcW w:w="570" w:type="dxa"/>
            <w:vMerge/>
          </w:tcPr>
          <w:p w14:paraId="1DEDA0FE"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4045F475"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Papildomi dokumentai</w:t>
            </w:r>
          </w:p>
        </w:tc>
        <w:tc>
          <w:tcPr>
            <w:tcW w:w="4678" w:type="dxa"/>
            <w:tcBorders>
              <w:top w:val="single" w:sz="4" w:space="0" w:color="auto"/>
              <w:bottom w:val="single" w:sz="4" w:space="0" w:color="auto"/>
            </w:tcBorders>
          </w:tcPr>
          <w:p w14:paraId="56C01195"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CE sertifikatas;</w:t>
            </w:r>
          </w:p>
          <w:p w14:paraId="216F5C3E"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lastRenderedPageBreak/>
              <w:t xml:space="preserve">FDA 21 CFR </w:t>
            </w:r>
            <w:proofErr w:type="spellStart"/>
            <w:r w:rsidRPr="00885FB7">
              <w:rPr>
                <w:rFonts w:ascii="Times New Roman" w:hAnsi="Times New Roman"/>
                <w:sz w:val="24"/>
                <w:lang w:val="lt-LT"/>
              </w:rPr>
              <w:t>Part</w:t>
            </w:r>
            <w:proofErr w:type="spellEnd"/>
            <w:r w:rsidRPr="00885FB7">
              <w:rPr>
                <w:rFonts w:ascii="Times New Roman" w:hAnsi="Times New Roman"/>
                <w:sz w:val="24"/>
                <w:lang w:val="lt-LT"/>
              </w:rPr>
              <w:t xml:space="preserve"> 11 </w:t>
            </w:r>
            <w:proofErr w:type="spellStart"/>
            <w:r w:rsidRPr="00885FB7">
              <w:rPr>
                <w:rFonts w:ascii="Times New Roman" w:hAnsi="Times New Roman"/>
                <w:sz w:val="24"/>
                <w:lang w:val="lt-LT"/>
              </w:rPr>
              <w:t>and</w:t>
            </w:r>
            <w:proofErr w:type="spellEnd"/>
            <w:r w:rsidRPr="00885FB7">
              <w:rPr>
                <w:rFonts w:ascii="Times New Roman" w:hAnsi="Times New Roman"/>
                <w:sz w:val="24"/>
                <w:lang w:val="lt-LT"/>
              </w:rPr>
              <w:t xml:space="preserve"> EU </w:t>
            </w:r>
            <w:proofErr w:type="spellStart"/>
            <w:r w:rsidRPr="00885FB7">
              <w:rPr>
                <w:rFonts w:ascii="Times New Roman" w:hAnsi="Times New Roman"/>
                <w:sz w:val="24"/>
                <w:lang w:val="lt-LT"/>
              </w:rPr>
              <w:t>cGMP</w:t>
            </w:r>
            <w:proofErr w:type="spellEnd"/>
            <w:r w:rsidRPr="00885FB7">
              <w:rPr>
                <w:rFonts w:ascii="Times New Roman" w:hAnsi="Times New Roman"/>
                <w:sz w:val="24"/>
                <w:lang w:val="lt-LT"/>
              </w:rPr>
              <w:t xml:space="preserve"> </w:t>
            </w:r>
            <w:proofErr w:type="spellStart"/>
            <w:r w:rsidRPr="00885FB7">
              <w:rPr>
                <w:rFonts w:ascii="Times New Roman" w:hAnsi="Times New Roman"/>
                <w:sz w:val="24"/>
                <w:lang w:val="lt-LT"/>
              </w:rPr>
              <w:t>Annex</w:t>
            </w:r>
            <w:proofErr w:type="spellEnd"/>
            <w:r w:rsidRPr="00885FB7">
              <w:rPr>
                <w:rFonts w:ascii="Times New Roman" w:hAnsi="Times New Roman"/>
                <w:sz w:val="24"/>
                <w:lang w:val="lt-LT"/>
              </w:rPr>
              <w:t xml:space="preserve"> 11 atitikimo sertifikatas;</w:t>
            </w:r>
          </w:p>
          <w:p w14:paraId="48328B91"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Naudojimo instrukcija lietuvių arba anglų kalba;</w:t>
            </w:r>
          </w:p>
          <w:p w14:paraId="562119BC"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Programinės įrangos instaliacijos failų kopijos;</w:t>
            </w:r>
          </w:p>
          <w:p w14:paraId="4EE515E4"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 xml:space="preserve">Programinės įrangos </w:t>
            </w:r>
            <w:proofErr w:type="spellStart"/>
            <w:r w:rsidRPr="00885FB7">
              <w:rPr>
                <w:rFonts w:ascii="Times New Roman" w:hAnsi="Times New Roman"/>
                <w:sz w:val="24"/>
                <w:lang w:val="lt-LT"/>
              </w:rPr>
              <w:t>licenzija</w:t>
            </w:r>
            <w:proofErr w:type="spellEnd"/>
            <w:r w:rsidRPr="00885FB7">
              <w:rPr>
                <w:rFonts w:ascii="Times New Roman" w:hAnsi="Times New Roman"/>
                <w:sz w:val="24"/>
                <w:lang w:val="lt-LT"/>
              </w:rPr>
              <w:t>;</w:t>
            </w:r>
          </w:p>
          <w:p w14:paraId="4585A871"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sz w:val="24"/>
                <w:lang w:val="lt-LT"/>
              </w:rPr>
              <w:t>Serviso dokumentacija.</w:t>
            </w:r>
          </w:p>
        </w:tc>
        <w:tc>
          <w:tcPr>
            <w:tcW w:w="1843" w:type="dxa"/>
            <w:tcBorders>
              <w:top w:val="single" w:sz="4" w:space="0" w:color="auto"/>
              <w:bottom w:val="single" w:sz="4" w:space="0" w:color="auto"/>
            </w:tcBorders>
          </w:tcPr>
          <w:p w14:paraId="339BBE02"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6116D7CA" w14:textId="77777777" w:rsidTr="00C639FE">
        <w:tc>
          <w:tcPr>
            <w:tcW w:w="570" w:type="dxa"/>
            <w:vMerge/>
          </w:tcPr>
          <w:p w14:paraId="252FA77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30377D08"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eastAsia="Times New Roman" w:hAnsi="Times New Roman" w:cs="Times New Roman"/>
                <w:bCs/>
                <w:sz w:val="24"/>
                <w:szCs w:val="24"/>
                <w:lang w:val="lt-LT"/>
              </w:rPr>
              <w:t>Garantija</w:t>
            </w:r>
          </w:p>
        </w:tc>
        <w:tc>
          <w:tcPr>
            <w:tcW w:w="4678" w:type="dxa"/>
            <w:tcBorders>
              <w:top w:val="single" w:sz="4" w:space="0" w:color="auto"/>
              <w:bottom w:val="single" w:sz="4" w:space="0" w:color="auto"/>
            </w:tcBorders>
          </w:tcPr>
          <w:p w14:paraId="5BC473B9"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eastAsia="Times New Roman" w:hAnsi="Times New Roman" w:cs="Times New Roman"/>
                <w:bCs/>
                <w:sz w:val="24"/>
                <w:szCs w:val="24"/>
                <w:lang w:val="lt-LT"/>
              </w:rPr>
              <w:t xml:space="preserve">Ne mažiau 12 mėnesių  </w:t>
            </w:r>
          </w:p>
        </w:tc>
        <w:tc>
          <w:tcPr>
            <w:tcW w:w="1843" w:type="dxa"/>
            <w:tcBorders>
              <w:top w:val="single" w:sz="4" w:space="0" w:color="auto"/>
              <w:bottom w:val="single" w:sz="4" w:space="0" w:color="auto"/>
            </w:tcBorders>
          </w:tcPr>
          <w:p w14:paraId="1A98558E" w14:textId="77777777" w:rsidR="00BF2F7F" w:rsidRPr="00885FB7" w:rsidRDefault="00BF2F7F" w:rsidP="00C639FE">
            <w:pPr>
              <w:rPr>
                <w:rFonts w:ascii="Times New Roman" w:eastAsia="Times New Roman" w:hAnsi="Times New Roman" w:cs="Times New Roman"/>
                <w:sz w:val="24"/>
                <w:szCs w:val="24"/>
                <w:lang w:val="lt-LT"/>
              </w:rPr>
            </w:pPr>
          </w:p>
        </w:tc>
      </w:tr>
    </w:tbl>
    <w:p w14:paraId="44614ADB" w14:textId="77777777" w:rsidR="00BF2F7F" w:rsidRPr="00885FB7" w:rsidRDefault="00BF2F7F" w:rsidP="00BF2F7F">
      <w:pPr>
        <w:spacing w:after="0" w:line="360" w:lineRule="auto"/>
        <w:ind w:left="260"/>
        <w:jc w:val="both"/>
        <w:rPr>
          <w:rFonts w:ascii="Times New Roman" w:eastAsia="Times New Roman" w:hAnsi="Times New Roman" w:cs="Times New Roman"/>
          <w:sz w:val="24"/>
          <w:szCs w:val="24"/>
          <w:lang w:val="lt-LT"/>
        </w:rPr>
      </w:pPr>
    </w:p>
    <w:p w14:paraId="638191AB"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7CBE2C5A"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Kartu su pasiūlymu pateikiami šie dokumentai:</w:t>
      </w:r>
    </w:p>
    <w:tbl>
      <w:tblPr>
        <w:tblW w:w="0" w:type="auto"/>
        <w:tblInd w:w="150" w:type="dxa"/>
        <w:tblLayout w:type="fixed"/>
        <w:tblCellMar>
          <w:left w:w="0" w:type="dxa"/>
          <w:right w:w="0" w:type="dxa"/>
        </w:tblCellMar>
        <w:tblLook w:val="0000" w:firstRow="0" w:lastRow="0" w:firstColumn="0" w:lastColumn="0" w:noHBand="0" w:noVBand="0"/>
      </w:tblPr>
      <w:tblGrid>
        <w:gridCol w:w="700"/>
        <w:gridCol w:w="6520"/>
        <w:gridCol w:w="2560"/>
      </w:tblGrid>
      <w:tr w:rsidR="00BF2F7F" w:rsidRPr="00667C1B" w14:paraId="1CC87DE3" w14:textId="77777777" w:rsidTr="00C639FE">
        <w:trPr>
          <w:trHeight w:val="262"/>
        </w:trPr>
        <w:tc>
          <w:tcPr>
            <w:tcW w:w="700" w:type="dxa"/>
            <w:tcBorders>
              <w:top w:val="single" w:sz="8" w:space="0" w:color="auto"/>
              <w:left w:val="single" w:sz="8" w:space="0" w:color="auto"/>
              <w:right w:val="single" w:sz="8" w:space="0" w:color="auto"/>
            </w:tcBorders>
            <w:shd w:val="clear" w:color="auto" w:fill="auto"/>
            <w:vAlign w:val="bottom"/>
          </w:tcPr>
          <w:p w14:paraId="26B873BB" w14:textId="77777777" w:rsidR="00BF2F7F" w:rsidRPr="00667C1B" w:rsidRDefault="00BF2F7F" w:rsidP="00C639FE">
            <w:pPr>
              <w:spacing w:after="0" w:line="360" w:lineRule="auto"/>
              <w:ind w:right="9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Eil.</w:t>
            </w:r>
          </w:p>
        </w:tc>
        <w:tc>
          <w:tcPr>
            <w:tcW w:w="6520" w:type="dxa"/>
            <w:tcBorders>
              <w:top w:val="single" w:sz="8" w:space="0" w:color="auto"/>
              <w:right w:val="single" w:sz="8" w:space="0" w:color="auto"/>
            </w:tcBorders>
            <w:shd w:val="clear" w:color="auto" w:fill="auto"/>
            <w:vAlign w:val="bottom"/>
          </w:tcPr>
          <w:p w14:paraId="0D3C8A4E" w14:textId="77777777" w:rsidR="00BF2F7F" w:rsidRPr="00667C1B" w:rsidRDefault="00BF2F7F" w:rsidP="00C639FE">
            <w:pPr>
              <w:spacing w:after="0" w:line="360" w:lineRule="auto"/>
              <w:ind w:left="178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Pateiktų dokumentų pavadinimas</w:t>
            </w:r>
          </w:p>
        </w:tc>
        <w:tc>
          <w:tcPr>
            <w:tcW w:w="2560" w:type="dxa"/>
            <w:tcBorders>
              <w:top w:val="single" w:sz="8" w:space="0" w:color="auto"/>
              <w:right w:val="single" w:sz="8" w:space="0" w:color="auto"/>
            </w:tcBorders>
            <w:shd w:val="clear" w:color="auto" w:fill="auto"/>
            <w:vAlign w:val="bottom"/>
          </w:tcPr>
          <w:p w14:paraId="66927CBE"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Dokumento puslapių</w:t>
            </w:r>
          </w:p>
        </w:tc>
      </w:tr>
      <w:tr w:rsidR="00BF2F7F" w:rsidRPr="00667C1B" w14:paraId="7850F6E2"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5292206A" w14:textId="77777777" w:rsidR="00BF2F7F" w:rsidRPr="00667C1B" w:rsidRDefault="00BF2F7F" w:rsidP="00C639FE">
            <w:pPr>
              <w:spacing w:after="0" w:line="360" w:lineRule="auto"/>
              <w:ind w:right="9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Nr.</w:t>
            </w:r>
          </w:p>
        </w:tc>
        <w:tc>
          <w:tcPr>
            <w:tcW w:w="6520" w:type="dxa"/>
            <w:tcBorders>
              <w:bottom w:val="single" w:sz="8" w:space="0" w:color="auto"/>
              <w:right w:val="single" w:sz="8" w:space="0" w:color="auto"/>
            </w:tcBorders>
            <w:shd w:val="clear" w:color="auto" w:fill="auto"/>
            <w:vAlign w:val="bottom"/>
          </w:tcPr>
          <w:p w14:paraId="4AF27021"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vAlign w:val="bottom"/>
          </w:tcPr>
          <w:p w14:paraId="51C471DC" w14:textId="77777777" w:rsidR="00BF2F7F" w:rsidRPr="00667C1B" w:rsidRDefault="00BF2F7F" w:rsidP="00C639FE">
            <w:pPr>
              <w:spacing w:after="0" w:line="360" w:lineRule="auto"/>
              <w:jc w:val="both"/>
              <w:rPr>
                <w:rFonts w:ascii="Times New Roman" w:eastAsia="Times New Roman" w:hAnsi="Times New Roman" w:cs="Times New Roman"/>
                <w:w w:val="98"/>
                <w:sz w:val="24"/>
                <w:szCs w:val="24"/>
                <w:lang w:val="lt-LT"/>
              </w:rPr>
            </w:pPr>
            <w:r w:rsidRPr="00667C1B">
              <w:rPr>
                <w:rFonts w:ascii="Times New Roman" w:eastAsia="Times New Roman" w:hAnsi="Times New Roman" w:cs="Times New Roman"/>
                <w:w w:val="98"/>
                <w:sz w:val="24"/>
                <w:szCs w:val="24"/>
                <w:lang w:val="lt-LT"/>
              </w:rPr>
              <w:t>skaičius</w:t>
            </w:r>
          </w:p>
        </w:tc>
      </w:tr>
      <w:tr w:rsidR="00BF2F7F" w:rsidRPr="00667C1B" w14:paraId="3C2985B7" w14:textId="77777777" w:rsidTr="00C639FE">
        <w:trPr>
          <w:trHeight w:val="249"/>
        </w:trPr>
        <w:tc>
          <w:tcPr>
            <w:tcW w:w="700" w:type="dxa"/>
            <w:tcBorders>
              <w:left w:val="single" w:sz="8" w:space="0" w:color="auto"/>
              <w:bottom w:val="single" w:sz="8" w:space="0" w:color="auto"/>
              <w:right w:val="single" w:sz="8" w:space="0" w:color="auto"/>
            </w:tcBorders>
            <w:shd w:val="clear" w:color="auto" w:fill="auto"/>
            <w:vAlign w:val="bottom"/>
          </w:tcPr>
          <w:p w14:paraId="551C46DE" w14:textId="77777777" w:rsidR="00BF2F7F" w:rsidRPr="00667C1B" w:rsidRDefault="00BF2F7F" w:rsidP="00C639FE">
            <w:pPr>
              <w:spacing w:after="0" w:line="360" w:lineRule="auto"/>
              <w:ind w:right="31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1.</w:t>
            </w:r>
          </w:p>
        </w:tc>
        <w:tc>
          <w:tcPr>
            <w:tcW w:w="6520" w:type="dxa"/>
            <w:tcBorders>
              <w:bottom w:val="single" w:sz="8" w:space="0" w:color="auto"/>
              <w:right w:val="single" w:sz="8" w:space="0" w:color="auto"/>
            </w:tcBorders>
            <w:shd w:val="clear" w:color="auto" w:fill="auto"/>
            <w:vAlign w:val="bottom"/>
          </w:tcPr>
          <w:p w14:paraId="38D79BC6" w14:textId="77777777" w:rsidR="00BF2F7F" w:rsidRPr="00667C1B" w:rsidRDefault="00BF2F7F" w:rsidP="00C639FE">
            <w:pPr>
              <w:spacing w:after="0" w:line="360" w:lineRule="auto"/>
              <w:ind w:left="10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Prekių gamintojo specifikacijos ir/ar prekių aprašymas</w:t>
            </w:r>
          </w:p>
        </w:tc>
        <w:tc>
          <w:tcPr>
            <w:tcW w:w="2560" w:type="dxa"/>
            <w:tcBorders>
              <w:bottom w:val="single" w:sz="8" w:space="0" w:color="auto"/>
              <w:right w:val="single" w:sz="8" w:space="0" w:color="auto"/>
            </w:tcBorders>
            <w:shd w:val="clear" w:color="auto" w:fill="auto"/>
            <w:vAlign w:val="bottom"/>
          </w:tcPr>
          <w:p w14:paraId="427FCEB3" w14:textId="77777777" w:rsidR="00BF2F7F" w:rsidRPr="00667C1B" w:rsidRDefault="00BF2F7F" w:rsidP="00C639FE">
            <w:pPr>
              <w:spacing w:after="0" w:line="360" w:lineRule="auto"/>
              <w:jc w:val="both"/>
              <w:rPr>
                <w:rFonts w:ascii="Times New Roman" w:eastAsia="Times New Roman" w:hAnsi="Times New Roman" w:cs="Times New Roman"/>
                <w:w w:val="96"/>
                <w:sz w:val="24"/>
                <w:szCs w:val="24"/>
                <w:lang w:val="lt-LT"/>
              </w:rPr>
            </w:pPr>
          </w:p>
        </w:tc>
      </w:tr>
      <w:tr w:rsidR="00BF2F7F" w:rsidRPr="00667C1B" w14:paraId="087F6FF7" w14:textId="77777777" w:rsidTr="00C639FE">
        <w:trPr>
          <w:trHeight w:val="249"/>
        </w:trPr>
        <w:tc>
          <w:tcPr>
            <w:tcW w:w="700" w:type="dxa"/>
            <w:tcBorders>
              <w:left w:val="single" w:sz="8" w:space="0" w:color="auto"/>
              <w:bottom w:val="single" w:sz="8" w:space="0" w:color="auto"/>
              <w:right w:val="single" w:sz="8" w:space="0" w:color="auto"/>
            </w:tcBorders>
            <w:shd w:val="clear" w:color="auto" w:fill="auto"/>
            <w:vAlign w:val="bottom"/>
          </w:tcPr>
          <w:p w14:paraId="1FFB8B68" w14:textId="77777777" w:rsidR="00BF2F7F" w:rsidRPr="00667C1B" w:rsidRDefault="00BF2F7F" w:rsidP="00C639FE">
            <w:pPr>
              <w:spacing w:after="0" w:line="360" w:lineRule="auto"/>
              <w:ind w:right="310"/>
              <w:jc w:val="both"/>
              <w:rPr>
                <w:rFonts w:ascii="Times New Roman" w:eastAsia="Times New Roman" w:hAnsi="Times New Roman" w:cs="Times New Roman"/>
                <w:sz w:val="24"/>
                <w:szCs w:val="24"/>
                <w:lang w:val="lt-LT"/>
              </w:rPr>
            </w:pPr>
          </w:p>
        </w:tc>
        <w:tc>
          <w:tcPr>
            <w:tcW w:w="6520" w:type="dxa"/>
            <w:tcBorders>
              <w:bottom w:val="single" w:sz="8" w:space="0" w:color="auto"/>
              <w:right w:val="single" w:sz="8" w:space="0" w:color="auto"/>
            </w:tcBorders>
            <w:shd w:val="clear" w:color="auto" w:fill="auto"/>
            <w:vAlign w:val="bottom"/>
          </w:tcPr>
          <w:p w14:paraId="101FEB07" w14:textId="77777777" w:rsidR="00BF2F7F" w:rsidRPr="00667C1B" w:rsidRDefault="00BF2F7F" w:rsidP="00C639FE">
            <w:pPr>
              <w:spacing w:after="0" w:line="360" w:lineRule="auto"/>
              <w:ind w:left="100"/>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vAlign w:val="bottom"/>
          </w:tcPr>
          <w:p w14:paraId="338821A4"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r>
      <w:tr w:rsidR="00BF2F7F" w:rsidRPr="00667C1B" w14:paraId="49897E82" w14:textId="77777777" w:rsidTr="00C639FE">
        <w:trPr>
          <w:trHeight w:val="252"/>
        </w:trPr>
        <w:tc>
          <w:tcPr>
            <w:tcW w:w="700" w:type="dxa"/>
            <w:tcBorders>
              <w:left w:val="single" w:sz="8" w:space="0" w:color="auto"/>
              <w:bottom w:val="single" w:sz="8" w:space="0" w:color="auto"/>
              <w:right w:val="single" w:sz="8" w:space="0" w:color="auto"/>
            </w:tcBorders>
            <w:shd w:val="clear" w:color="auto" w:fill="auto"/>
            <w:vAlign w:val="bottom"/>
          </w:tcPr>
          <w:p w14:paraId="1BF712FA"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6520" w:type="dxa"/>
            <w:tcBorders>
              <w:bottom w:val="single" w:sz="8" w:space="0" w:color="auto"/>
              <w:right w:val="single" w:sz="8" w:space="0" w:color="auto"/>
            </w:tcBorders>
            <w:shd w:val="clear" w:color="auto" w:fill="auto"/>
            <w:vAlign w:val="bottom"/>
          </w:tcPr>
          <w:p w14:paraId="709FB5CB"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vAlign w:val="bottom"/>
          </w:tcPr>
          <w:p w14:paraId="3A0E16B2"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r>
    </w:tbl>
    <w:p w14:paraId="3AC724E2"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04DEBBE9"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Pasiūlymas galioja iki 20 __-___-___ d.</w:t>
      </w:r>
    </w:p>
    <w:p w14:paraId="6FDB89E5"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5446157E"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Visas pasiūlymas atitinka pirkimo sąlygų reikalavimus.</w:t>
      </w:r>
    </w:p>
    <w:p w14:paraId="1FB373FE"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Aš, žemiau pasirašęs (-</w:t>
      </w:r>
      <w:proofErr w:type="spellStart"/>
      <w:r w:rsidRPr="00667C1B">
        <w:rPr>
          <w:rFonts w:ascii="Times New Roman" w:eastAsia="Times New Roman" w:hAnsi="Times New Roman" w:cs="Times New Roman"/>
          <w:sz w:val="24"/>
          <w:szCs w:val="24"/>
          <w:lang w:val="lt-LT"/>
        </w:rPr>
        <w:t>iusi</w:t>
      </w:r>
      <w:proofErr w:type="spellEnd"/>
      <w:r w:rsidRPr="00667C1B">
        <w:rPr>
          <w:rFonts w:ascii="Times New Roman" w:eastAsia="Times New Roman" w:hAnsi="Times New Roman" w:cs="Times New Roman"/>
          <w:sz w:val="24"/>
          <w:szCs w:val="24"/>
          <w:lang w:val="lt-LT"/>
        </w:rPr>
        <w:t>), patvirtinu, kad visa mūsų pasiūlyme pateikta informacija yra teisinga ir kad mes nenuslėpėme jokios informacijos, kurią buvo prašoma pateikti konkurso dalyvius.</w:t>
      </w:r>
    </w:p>
    <w:p w14:paraId="42759C5C"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34FC3B08"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Aš patvirtinu, kad nedalyvavau rengiant pirkimo dokumentus ir nesu susijęs su jokia kita šiame konkurse dalyvaujančia įmone ar kita suinteresuota šalimi.</w:t>
      </w:r>
    </w:p>
    <w:p w14:paraId="4B7171EE"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5A2C9100"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7AC38929"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Aš suprantu, kad išaiškėjus aukščiau nurodytoms aplinkybėms būsiu pašalintas (-a) iš šio konkurso procedūros, ir mano pasiūlymas bus atmestas.</w:t>
      </w:r>
    </w:p>
    <w:p w14:paraId="3A71D3C5"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3BD5F95E"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tbl>
      <w:tblPr>
        <w:tblW w:w="0" w:type="auto"/>
        <w:tblInd w:w="160" w:type="dxa"/>
        <w:tblLayout w:type="fixed"/>
        <w:tblCellMar>
          <w:left w:w="0" w:type="dxa"/>
          <w:right w:w="0" w:type="dxa"/>
        </w:tblCellMar>
        <w:tblLook w:val="0000" w:firstRow="0" w:lastRow="0" w:firstColumn="0" w:lastColumn="0" w:noHBand="0" w:noVBand="0"/>
      </w:tblPr>
      <w:tblGrid>
        <w:gridCol w:w="3820"/>
        <w:gridCol w:w="240"/>
        <w:gridCol w:w="1680"/>
        <w:gridCol w:w="240"/>
        <w:gridCol w:w="3240"/>
      </w:tblGrid>
      <w:tr w:rsidR="00BF2F7F" w:rsidRPr="00667C1B" w14:paraId="74DB8D86" w14:textId="77777777" w:rsidTr="00C639FE">
        <w:trPr>
          <w:trHeight w:val="239"/>
        </w:trPr>
        <w:tc>
          <w:tcPr>
            <w:tcW w:w="3820" w:type="dxa"/>
            <w:tcBorders>
              <w:top w:val="single" w:sz="8" w:space="0" w:color="auto"/>
            </w:tcBorders>
            <w:shd w:val="clear" w:color="auto" w:fill="auto"/>
            <w:vAlign w:val="bottom"/>
          </w:tcPr>
          <w:p w14:paraId="1ACC6BF5" w14:textId="77777777" w:rsidR="00BF2F7F" w:rsidRPr="00667C1B" w:rsidRDefault="00BF2F7F" w:rsidP="00C639FE">
            <w:pPr>
              <w:spacing w:after="0" w:line="360" w:lineRule="auto"/>
              <w:ind w:left="10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lastRenderedPageBreak/>
              <w:t>Tiekėjo vadovo arba jo įgalioto asmens</w:t>
            </w:r>
          </w:p>
        </w:tc>
        <w:tc>
          <w:tcPr>
            <w:tcW w:w="240" w:type="dxa"/>
            <w:shd w:val="clear" w:color="auto" w:fill="auto"/>
            <w:vAlign w:val="bottom"/>
          </w:tcPr>
          <w:p w14:paraId="2F56638E"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1680" w:type="dxa"/>
            <w:tcBorders>
              <w:top w:val="single" w:sz="8" w:space="0" w:color="auto"/>
            </w:tcBorders>
            <w:shd w:val="clear" w:color="auto" w:fill="auto"/>
            <w:vAlign w:val="bottom"/>
          </w:tcPr>
          <w:p w14:paraId="2036185A" w14:textId="77777777" w:rsidR="00BF2F7F" w:rsidRPr="00667C1B" w:rsidRDefault="00BF2F7F" w:rsidP="00C639FE">
            <w:pPr>
              <w:spacing w:after="0" w:line="360" w:lineRule="auto"/>
              <w:ind w:left="52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t>parašas</w:t>
            </w:r>
          </w:p>
        </w:tc>
        <w:tc>
          <w:tcPr>
            <w:tcW w:w="240" w:type="dxa"/>
            <w:shd w:val="clear" w:color="auto" w:fill="auto"/>
            <w:vAlign w:val="bottom"/>
          </w:tcPr>
          <w:p w14:paraId="5650FF66"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3240" w:type="dxa"/>
            <w:tcBorders>
              <w:top w:val="single" w:sz="8" w:space="0" w:color="auto"/>
            </w:tcBorders>
            <w:shd w:val="clear" w:color="auto" w:fill="auto"/>
            <w:vAlign w:val="bottom"/>
          </w:tcPr>
          <w:p w14:paraId="7C62C990" w14:textId="77777777" w:rsidR="00BF2F7F" w:rsidRPr="00667C1B" w:rsidRDefault="00BF2F7F" w:rsidP="00C639FE">
            <w:pPr>
              <w:spacing w:after="0" w:line="360" w:lineRule="auto"/>
              <w:ind w:left="182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t>Vardas Pavardė</w:t>
            </w:r>
          </w:p>
        </w:tc>
      </w:tr>
      <w:tr w:rsidR="00BF2F7F" w:rsidRPr="00667C1B" w14:paraId="55A347B3" w14:textId="77777777" w:rsidTr="00C639FE">
        <w:trPr>
          <w:trHeight w:val="235"/>
        </w:trPr>
        <w:tc>
          <w:tcPr>
            <w:tcW w:w="3820" w:type="dxa"/>
            <w:shd w:val="clear" w:color="auto" w:fill="auto"/>
            <w:vAlign w:val="bottom"/>
          </w:tcPr>
          <w:p w14:paraId="25D14365" w14:textId="77777777" w:rsidR="00BF2F7F" w:rsidRPr="00667C1B" w:rsidRDefault="00BF2F7F" w:rsidP="00C639FE">
            <w:pPr>
              <w:spacing w:after="0" w:line="360" w:lineRule="auto"/>
              <w:ind w:left="10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t>pareigos</w:t>
            </w:r>
          </w:p>
        </w:tc>
        <w:tc>
          <w:tcPr>
            <w:tcW w:w="240" w:type="dxa"/>
            <w:shd w:val="clear" w:color="auto" w:fill="auto"/>
            <w:vAlign w:val="bottom"/>
          </w:tcPr>
          <w:p w14:paraId="68133AF4"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1680" w:type="dxa"/>
            <w:shd w:val="clear" w:color="auto" w:fill="auto"/>
            <w:vAlign w:val="bottom"/>
          </w:tcPr>
          <w:p w14:paraId="44C9847F"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240" w:type="dxa"/>
            <w:shd w:val="clear" w:color="auto" w:fill="auto"/>
            <w:vAlign w:val="bottom"/>
          </w:tcPr>
          <w:p w14:paraId="01ECDE86"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3240" w:type="dxa"/>
            <w:shd w:val="clear" w:color="auto" w:fill="auto"/>
            <w:vAlign w:val="bottom"/>
          </w:tcPr>
          <w:p w14:paraId="77215ABF"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r>
    </w:tbl>
    <w:p w14:paraId="74028799" w14:textId="77777777" w:rsidR="00BF2F7F" w:rsidRPr="00667C1B" w:rsidRDefault="00BF2F7F" w:rsidP="00BF2F7F">
      <w:pPr>
        <w:spacing w:line="360" w:lineRule="auto"/>
        <w:jc w:val="both"/>
        <w:rPr>
          <w:rFonts w:ascii="Times New Roman" w:hAnsi="Times New Roman" w:cs="Times New Roman"/>
          <w:sz w:val="24"/>
          <w:szCs w:val="24"/>
          <w:lang w:val="lt-LT"/>
        </w:rPr>
      </w:pPr>
      <w:bookmarkStart w:id="1" w:name="page12"/>
      <w:bookmarkEnd w:id="1"/>
    </w:p>
    <w:p w14:paraId="64924D7D" w14:textId="77777777" w:rsidR="00DF30B0" w:rsidRDefault="002B0539"/>
    <w:sectPr w:rsidR="00DF30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A63872"/>
    <w:multiLevelType w:val="multilevel"/>
    <w:tmpl w:val="0C9C1534"/>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rius Kupliauskas">
    <w15:presenceInfo w15:providerId="AD" w15:userId="S::darius@biotecus.onmicrosoft.com::af207c54-a06d-45bb-a5dd-499488e9b0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F7F"/>
    <w:rsid w:val="002B0539"/>
    <w:rsid w:val="006D65CC"/>
    <w:rsid w:val="007109C2"/>
    <w:rsid w:val="00987260"/>
    <w:rsid w:val="00A54C83"/>
    <w:rsid w:val="00A569FF"/>
    <w:rsid w:val="00BF2F7F"/>
    <w:rsid w:val="00CE70A2"/>
    <w:rsid w:val="00EB39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18191"/>
  <w15:chartTrackingRefBased/>
  <w15:docId w15:val="{2339C6C9-8A84-40E6-9BF6-1AA63B800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F7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Sąrašo pastraipa;Bullet,Lentele"/>
    <w:basedOn w:val="Normal"/>
    <w:link w:val="ListParagraphChar"/>
    <w:uiPriority w:val="1"/>
    <w:qFormat/>
    <w:rsid w:val="00BF2F7F"/>
    <w:pPr>
      <w:ind w:left="720"/>
      <w:contextualSpacing/>
    </w:pPr>
  </w:style>
  <w:style w:type="table" w:styleId="TableGrid">
    <w:name w:val="Table Grid"/>
    <w:basedOn w:val="TableNormal"/>
    <w:uiPriority w:val="39"/>
    <w:rsid w:val="00BF2F7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link w:val="ListParagraph"/>
    <w:uiPriority w:val="1"/>
    <w:locked/>
    <w:rsid w:val="00BF2F7F"/>
    <w:rPr>
      <w:lang w:val="en-US"/>
    </w:rPr>
  </w:style>
  <w:style w:type="paragraph" w:styleId="Revision">
    <w:name w:val="Revision"/>
    <w:hidden/>
    <w:uiPriority w:val="99"/>
    <w:semiHidden/>
    <w:rsid w:val="00CE70A2"/>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2509</Words>
  <Characters>14303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 08</dc:creator>
  <cp:keywords/>
  <dc:description/>
  <cp:lastModifiedBy>LIC 08</cp:lastModifiedBy>
  <cp:revision>5</cp:revision>
  <dcterms:created xsi:type="dcterms:W3CDTF">2022-02-04T15:09:00Z</dcterms:created>
  <dcterms:modified xsi:type="dcterms:W3CDTF">2022-02-13T21:43:00Z</dcterms:modified>
</cp:coreProperties>
</file>