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F0E38" w:rsidRDefault="007F0E38">
      <w:pPr>
        <w:widowControl w:val="0"/>
        <w:pBdr>
          <w:top w:val="nil"/>
          <w:left w:val="nil"/>
          <w:bottom w:val="nil"/>
          <w:right w:val="nil"/>
          <w:between w:val="nil"/>
        </w:pBdr>
        <w:spacing w:before="0" w:line="276" w:lineRule="auto"/>
        <w:jc w:val="left"/>
      </w:pPr>
    </w:p>
    <w:p w14:paraId="00000002" w14:textId="588E2C0D" w:rsidR="007F0E38" w:rsidRPr="002F49F6" w:rsidRDefault="002F49F6">
      <w:pPr>
        <w:pBdr>
          <w:top w:val="nil"/>
          <w:left w:val="nil"/>
          <w:bottom w:val="nil"/>
          <w:right w:val="nil"/>
          <w:between w:val="nil"/>
        </w:pBdr>
        <w:jc w:val="center"/>
        <w:rPr>
          <w:i/>
          <w:caps/>
          <w:color w:val="000000"/>
          <w:sz w:val="24"/>
          <w:szCs w:val="24"/>
        </w:rPr>
      </w:pPr>
      <w:r w:rsidRPr="002F49F6">
        <w:rPr>
          <w:b/>
          <w:smallCaps/>
          <w:color w:val="000000"/>
          <w:sz w:val="24"/>
          <w:szCs w:val="24"/>
        </w:rPr>
        <w:t xml:space="preserve">UAB </w:t>
      </w:r>
      <w:r w:rsidRPr="002F49F6">
        <w:rPr>
          <w:b/>
          <w:caps/>
          <w:color w:val="000000"/>
          <w:sz w:val="24"/>
          <w:szCs w:val="24"/>
        </w:rPr>
        <w:t>Media Bitės</w:t>
      </w:r>
    </w:p>
    <w:p w14:paraId="00000003" w14:textId="77777777" w:rsidR="007F0E38" w:rsidRDefault="009D7516">
      <w:pPr>
        <w:pBdr>
          <w:top w:val="nil"/>
          <w:left w:val="nil"/>
          <w:bottom w:val="nil"/>
          <w:right w:val="nil"/>
          <w:between w:val="nil"/>
        </w:pBdr>
        <w:jc w:val="center"/>
        <w:rPr>
          <w:b/>
          <w:color w:val="000000"/>
          <w:sz w:val="24"/>
          <w:szCs w:val="24"/>
        </w:rPr>
      </w:pPr>
      <w:r>
        <w:rPr>
          <w:b/>
          <w:smallCaps/>
          <w:color w:val="000000"/>
          <w:sz w:val="24"/>
          <w:szCs w:val="24"/>
        </w:rPr>
        <w:t xml:space="preserve">RINKODAROS STRATEGIJOS ĮGYVENDINIMO PASLAUGŲ PIRKIMO </w:t>
      </w:r>
      <w:r>
        <w:rPr>
          <w:b/>
          <w:color w:val="000000"/>
          <w:sz w:val="24"/>
          <w:szCs w:val="24"/>
        </w:rPr>
        <w:t>KONKURSO BŪDU</w:t>
      </w:r>
      <w:r>
        <w:rPr>
          <w:color w:val="000000"/>
          <w:sz w:val="24"/>
          <w:szCs w:val="24"/>
        </w:rPr>
        <w:t xml:space="preserve"> </w:t>
      </w:r>
      <w:r>
        <w:rPr>
          <w:b/>
          <w:color w:val="000000"/>
          <w:sz w:val="24"/>
          <w:szCs w:val="24"/>
        </w:rPr>
        <w:t>SĄLYGOS</w:t>
      </w:r>
    </w:p>
    <w:p w14:paraId="00000004" w14:textId="77777777" w:rsidR="007F0E38" w:rsidRDefault="007F0E38">
      <w:pPr>
        <w:pBdr>
          <w:top w:val="nil"/>
          <w:left w:val="nil"/>
          <w:bottom w:val="nil"/>
          <w:right w:val="nil"/>
          <w:between w:val="nil"/>
        </w:pBdr>
        <w:rPr>
          <w:b/>
          <w:color w:val="000000"/>
          <w:sz w:val="24"/>
          <w:szCs w:val="24"/>
        </w:rPr>
      </w:pPr>
    </w:p>
    <w:p w14:paraId="00000005" w14:textId="77777777" w:rsidR="007F0E38" w:rsidRDefault="007F0E38">
      <w:pPr>
        <w:pBdr>
          <w:top w:val="nil"/>
          <w:left w:val="nil"/>
          <w:bottom w:val="nil"/>
          <w:right w:val="nil"/>
          <w:between w:val="nil"/>
        </w:pBdr>
        <w:rPr>
          <w:b/>
          <w:color w:val="000000"/>
          <w:sz w:val="24"/>
          <w:szCs w:val="24"/>
        </w:rPr>
      </w:pPr>
    </w:p>
    <w:p w14:paraId="00000006" w14:textId="77777777" w:rsidR="007F0E38" w:rsidRDefault="009D7516">
      <w:pPr>
        <w:pBdr>
          <w:top w:val="nil"/>
          <w:left w:val="nil"/>
          <w:bottom w:val="nil"/>
          <w:right w:val="nil"/>
          <w:between w:val="nil"/>
        </w:pBdr>
        <w:jc w:val="center"/>
        <w:rPr>
          <w:b/>
          <w:color w:val="000000"/>
          <w:sz w:val="24"/>
          <w:szCs w:val="24"/>
        </w:rPr>
      </w:pPr>
      <w:r>
        <w:rPr>
          <w:b/>
          <w:color w:val="000000"/>
          <w:sz w:val="24"/>
          <w:szCs w:val="24"/>
        </w:rPr>
        <w:t>TURINYS</w:t>
      </w:r>
    </w:p>
    <w:p w14:paraId="00000007" w14:textId="77777777" w:rsidR="007F0E38" w:rsidRDefault="007F0E38">
      <w:pPr>
        <w:pBdr>
          <w:top w:val="nil"/>
          <w:left w:val="nil"/>
          <w:bottom w:val="nil"/>
          <w:right w:val="nil"/>
          <w:between w:val="nil"/>
        </w:pBdr>
        <w:rPr>
          <w:b/>
          <w:color w:val="000000"/>
          <w:sz w:val="24"/>
          <w:szCs w:val="24"/>
        </w:rPr>
      </w:pPr>
    </w:p>
    <w:tbl>
      <w:tblPr>
        <w:tblStyle w:val="ad"/>
        <w:tblW w:w="9638" w:type="dxa"/>
        <w:tblBorders>
          <w:top w:val="nil"/>
          <w:left w:val="nil"/>
          <w:bottom w:val="nil"/>
          <w:right w:val="nil"/>
          <w:insideH w:val="nil"/>
          <w:insideV w:val="nil"/>
        </w:tblBorders>
        <w:tblLayout w:type="fixed"/>
        <w:tblLook w:val="0400" w:firstRow="0" w:lastRow="0" w:firstColumn="0" w:lastColumn="0" w:noHBand="0" w:noVBand="1"/>
      </w:tblPr>
      <w:tblGrid>
        <w:gridCol w:w="8701"/>
        <w:gridCol w:w="937"/>
      </w:tblGrid>
      <w:tr w:rsidR="007F0E38" w14:paraId="32E24942" w14:textId="77777777">
        <w:tc>
          <w:tcPr>
            <w:tcW w:w="8701" w:type="dxa"/>
            <w:vMerge w:val="restart"/>
          </w:tcPr>
          <w:p w14:paraId="00000008" w14:textId="77777777" w:rsidR="007F0E38" w:rsidRDefault="009D7516">
            <w:pPr>
              <w:pBdr>
                <w:top w:val="nil"/>
                <w:left w:val="nil"/>
                <w:bottom w:val="nil"/>
                <w:right w:val="nil"/>
                <w:between w:val="nil"/>
              </w:pBdr>
              <w:ind w:firstLine="0"/>
              <w:rPr>
                <w:color w:val="000000"/>
                <w:sz w:val="24"/>
                <w:szCs w:val="24"/>
              </w:rPr>
            </w:pPr>
            <w:r>
              <w:rPr>
                <w:color w:val="000000"/>
                <w:sz w:val="24"/>
                <w:szCs w:val="24"/>
              </w:rPr>
              <w:t>I. Bendrosios nuostatos</w:t>
            </w:r>
          </w:p>
          <w:p w14:paraId="00000009" w14:textId="77777777" w:rsidR="007F0E38" w:rsidRDefault="009D7516">
            <w:pPr>
              <w:pBdr>
                <w:top w:val="nil"/>
                <w:left w:val="nil"/>
                <w:bottom w:val="nil"/>
                <w:right w:val="nil"/>
                <w:between w:val="nil"/>
              </w:pBdr>
              <w:ind w:firstLine="0"/>
              <w:rPr>
                <w:color w:val="000000"/>
                <w:sz w:val="24"/>
                <w:szCs w:val="24"/>
              </w:rPr>
            </w:pPr>
            <w:r>
              <w:rPr>
                <w:color w:val="000000"/>
                <w:sz w:val="24"/>
                <w:szCs w:val="24"/>
              </w:rPr>
              <w:t>II. Pirkimo objektas</w:t>
            </w:r>
          </w:p>
          <w:p w14:paraId="0000000A" w14:textId="77777777" w:rsidR="007F0E38" w:rsidRDefault="009D7516">
            <w:pPr>
              <w:pBdr>
                <w:top w:val="nil"/>
                <w:left w:val="nil"/>
                <w:bottom w:val="nil"/>
                <w:right w:val="nil"/>
                <w:between w:val="nil"/>
              </w:pBdr>
              <w:ind w:firstLine="0"/>
              <w:rPr>
                <w:color w:val="000000"/>
                <w:sz w:val="24"/>
                <w:szCs w:val="24"/>
              </w:rPr>
            </w:pPr>
            <w:r>
              <w:rPr>
                <w:color w:val="000000"/>
                <w:sz w:val="24"/>
                <w:szCs w:val="24"/>
              </w:rPr>
              <w:t>III. Tiekėjų grupės dalyvavimas pirkimo procedūrose</w:t>
            </w:r>
          </w:p>
          <w:p w14:paraId="0000000B" w14:textId="77777777" w:rsidR="007F0E38" w:rsidRDefault="009D7516">
            <w:pPr>
              <w:pBdr>
                <w:top w:val="nil"/>
                <w:left w:val="nil"/>
                <w:bottom w:val="nil"/>
                <w:right w:val="nil"/>
                <w:between w:val="nil"/>
              </w:pBdr>
              <w:ind w:firstLine="0"/>
              <w:rPr>
                <w:color w:val="000000"/>
                <w:sz w:val="24"/>
                <w:szCs w:val="24"/>
              </w:rPr>
            </w:pPr>
            <w:r>
              <w:rPr>
                <w:color w:val="000000"/>
                <w:sz w:val="24"/>
                <w:szCs w:val="24"/>
              </w:rPr>
              <w:t>IV. Pasiūlymų rengimo reikalavimai</w:t>
            </w:r>
          </w:p>
          <w:p w14:paraId="0000000C" w14:textId="77777777" w:rsidR="007F0E38" w:rsidRDefault="009D7516">
            <w:pPr>
              <w:pBdr>
                <w:top w:val="nil"/>
                <w:left w:val="nil"/>
                <w:bottom w:val="nil"/>
                <w:right w:val="nil"/>
                <w:between w:val="nil"/>
              </w:pBdr>
              <w:ind w:firstLine="0"/>
              <w:rPr>
                <w:color w:val="000000"/>
                <w:sz w:val="24"/>
                <w:szCs w:val="24"/>
              </w:rPr>
            </w:pPr>
            <w:r>
              <w:rPr>
                <w:color w:val="000000"/>
                <w:sz w:val="24"/>
                <w:szCs w:val="24"/>
              </w:rPr>
              <w:t>V. Pasiūlymų galiojimo užtikrinimo ir pirkimo sutarties įvykdymo užtikrinimo reikalavimai</w:t>
            </w:r>
          </w:p>
          <w:p w14:paraId="0000000D" w14:textId="77777777" w:rsidR="007F0E38" w:rsidRDefault="009D7516">
            <w:pPr>
              <w:pBdr>
                <w:top w:val="nil"/>
                <w:left w:val="nil"/>
                <w:bottom w:val="nil"/>
                <w:right w:val="nil"/>
                <w:between w:val="nil"/>
              </w:pBdr>
              <w:ind w:firstLine="0"/>
              <w:rPr>
                <w:color w:val="000000"/>
                <w:sz w:val="24"/>
                <w:szCs w:val="24"/>
              </w:rPr>
            </w:pPr>
            <w:r>
              <w:rPr>
                <w:color w:val="000000"/>
                <w:sz w:val="24"/>
                <w:szCs w:val="24"/>
              </w:rPr>
              <w:t>VI. Susipažinimo su gautais pasiūlymais ir jų nagrinėjimo procedūros</w:t>
            </w:r>
          </w:p>
          <w:p w14:paraId="0000000E" w14:textId="77777777" w:rsidR="007F0E38" w:rsidRDefault="009D7516">
            <w:pPr>
              <w:pBdr>
                <w:top w:val="nil"/>
                <w:left w:val="nil"/>
                <w:bottom w:val="nil"/>
                <w:right w:val="nil"/>
                <w:between w:val="nil"/>
              </w:pBdr>
              <w:ind w:firstLine="0"/>
              <w:rPr>
                <w:color w:val="000000"/>
                <w:sz w:val="24"/>
                <w:szCs w:val="24"/>
              </w:rPr>
            </w:pPr>
            <w:r>
              <w:rPr>
                <w:color w:val="000000"/>
                <w:sz w:val="24"/>
                <w:szCs w:val="24"/>
              </w:rPr>
              <w:t>VII. Tiekėjo kvalifikacijos reikalavimai</w:t>
            </w:r>
          </w:p>
          <w:p w14:paraId="30308948" w14:textId="369D0740" w:rsidR="00A27B43" w:rsidRDefault="009D7516">
            <w:pPr>
              <w:pBdr>
                <w:top w:val="nil"/>
                <w:left w:val="nil"/>
                <w:bottom w:val="nil"/>
                <w:right w:val="nil"/>
                <w:between w:val="nil"/>
              </w:pBdr>
              <w:ind w:firstLine="0"/>
              <w:rPr>
                <w:color w:val="000000"/>
                <w:sz w:val="24"/>
                <w:szCs w:val="24"/>
              </w:rPr>
            </w:pPr>
            <w:r>
              <w:rPr>
                <w:color w:val="000000"/>
                <w:sz w:val="24"/>
                <w:szCs w:val="24"/>
              </w:rPr>
              <w:t xml:space="preserve">VIII. </w:t>
            </w:r>
            <w:r w:rsidR="00A27B43" w:rsidRPr="00A27B43">
              <w:rPr>
                <w:color w:val="000000"/>
                <w:sz w:val="24"/>
                <w:szCs w:val="24"/>
              </w:rPr>
              <w:t>Ekonimiškai naudingiausio pasiūlymo išrinkimo kriterijai</w:t>
            </w:r>
          </w:p>
          <w:p w14:paraId="0000000F" w14:textId="7AE3AA92" w:rsidR="007F0E38" w:rsidRDefault="00A27B43">
            <w:pPr>
              <w:pBdr>
                <w:top w:val="nil"/>
                <w:left w:val="nil"/>
                <w:bottom w:val="nil"/>
                <w:right w:val="nil"/>
                <w:between w:val="nil"/>
              </w:pBdr>
              <w:ind w:firstLine="0"/>
              <w:rPr>
                <w:color w:val="000000"/>
                <w:sz w:val="24"/>
                <w:szCs w:val="24"/>
              </w:rPr>
            </w:pPr>
            <w:r>
              <w:rPr>
                <w:color w:val="000000"/>
                <w:sz w:val="24"/>
                <w:szCs w:val="24"/>
              </w:rPr>
              <w:t xml:space="preserve">IX. </w:t>
            </w:r>
            <w:r w:rsidR="009D7516">
              <w:rPr>
                <w:color w:val="000000"/>
                <w:sz w:val="24"/>
                <w:szCs w:val="24"/>
              </w:rPr>
              <w:t>Informacija apie pirkimo dokumentų paaiškinimo (patikslinimo) tvarką, ginčų nagrinėjimo tvarką</w:t>
            </w:r>
          </w:p>
          <w:p w14:paraId="00000010" w14:textId="0B13A784" w:rsidR="007F0E38" w:rsidRDefault="009D7516">
            <w:pPr>
              <w:pBdr>
                <w:top w:val="nil"/>
                <w:left w:val="nil"/>
                <w:bottom w:val="nil"/>
                <w:right w:val="nil"/>
                <w:between w:val="nil"/>
              </w:pBdr>
              <w:ind w:firstLine="0"/>
              <w:rPr>
                <w:color w:val="000000"/>
                <w:sz w:val="24"/>
                <w:szCs w:val="24"/>
              </w:rPr>
            </w:pPr>
            <w:r>
              <w:rPr>
                <w:color w:val="000000"/>
                <w:sz w:val="24"/>
                <w:szCs w:val="24"/>
              </w:rPr>
              <w:t>X. Pirkimo sutarties sąlygos</w:t>
            </w:r>
          </w:p>
          <w:p w14:paraId="00000011" w14:textId="0C0E2BD4" w:rsidR="007F0E38" w:rsidRDefault="009D7516">
            <w:pPr>
              <w:pBdr>
                <w:top w:val="nil"/>
                <w:left w:val="nil"/>
                <w:bottom w:val="nil"/>
                <w:right w:val="nil"/>
                <w:between w:val="nil"/>
              </w:pBdr>
              <w:ind w:firstLine="0"/>
              <w:rPr>
                <w:color w:val="000000"/>
                <w:sz w:val="24"/>
                <w:szCs w:val="24"/>
              </w:rPr>
            </w:pPr>
            <w:r>
              <w:rPr>
                <w:color w:val="000000"/>
                <w:sz w:val="24"/>
                <w:szCs w:val="24"/>
              </w:rPr>
              <w:t>X</w:t>
            </w:r>
            <w:r w:rsidR="00A27B43">
              <w:rPr>
                <w:color w:val="000000"/>
                <w:sz w:val="24"/>
                <w:szCs w:val="24"/>
              </w:rPr>
              <w:t>I</w:t>
            </w:r>
            <w:r>
              <w:rPr>
                <w:color w:val="000000"/>
                <w:sz w:val="24"/>
                <w:szCs w:val="24"/>
              </w:rPr>
              <w:t>. Baigiamosios nuostatos</w:t>
            </w:r>
          </w:p>
          <w:p w14:paraId="00000012" w14:textId="77777777" w:rsidR="007F0E38" w:rsidRDefault="009D7516">
            <w:pPr>
              <w:pBdr>
                <w:top w:val="nil"/>
                <w:left w:val="nil"/>
                <w:bottom w:val="nil"/>
                <w:right w:val="nil"/>
                <w:between w:val="nil"/>
              </w:pBdr>
              <w:ind w:firstLine="0"/>
              <w:rPr>
                <w:b/>
                <w:color w:val="000000"/>
                <w:sz w:val="24"/>
                <w:szCs w:val="24"/>
              </w:rPr>
            </w:pPr>
            <w:r>
              <w:rPr>
                <w:b/>
                <w:color w:val="000000"/>
                <w:sz w:val="24"/>
                <w:szCs w:val="24"/>
              </w:rPr>
              <w:t>Priedai:</w:t>
            </w:r>
          </w:p>
          <w:p w14:paraId="00000013" w14:textId="77777777" w:rsidR="007F0E38" w:rsidRDefault="009D7516">
            <w:pPr>
              <w:widowControl w:val="0"/>
              <w:numPr>
                <w:ilvl w:val="0"/>
                <w:numId w:val="9"/>
              </w:numPr>
              <w:pBdr>
                <w:top w:val="nil"/>
                <w:left w:val="nil"/>
                <w:bottom w:val="nil"/>
                <w:right w:val="nil"/>
                <w:between w:val="nil"/>
              </w:pBdr>
              <w:rPr>
                <w:color w:val="000000"/>
                <w:sz w:val="24"/>
                <w:szCs w:val="24"/>
              </w:rPr>
            </w:pPr>
            <w:r>
              <w:rPr>
                <w:color w:val="000000"/>
                <w:sz w:val="24"/>
                <w:szCs w:val="24"/>
              </w:rPr>
              <w:t>Techninė specifikacija</w:t>
            </w:r>
          </w:p>
          <w:p w14:paraId="00000014" w14:textId="77777777" w:rsidR="007F0E38" w:rsidRDefault="009D7516">
            <w:pPr>
              <w:widowControl w:val="0"/>
              <w:numPr>
                <w:ilvl w:val="0"/>
                <w:numId w:val="9"/>
              </w:numPr>
              <w:pBdr>
                <w:top w:val="nil"/>
                <w:left w:val="nil"/>
                <w:bottom w:val="nil"/>
                <w:right w:val="nil"/>
                <w:between w:val="nil"/>
              </w:pBdr>
              <w:spacing w:before="0"/>
              <w:rPr>
                <w:color w:val="000000"/>
                <w:sz w:val="24"/>
                <w:szCs w:val="24"/>
              </w:rPr>
            </w:pPr>
            <w:r>
              <w:rPr>
                <w:color w:val="000000"/>
                <w:sz w:val="24"/>
                <w:szCs w:val="24"/>
              </w:rPr>
              <w:t>Rinkodaros ir viešinimo strategija</w:t>
            </w:r>
          </w:p>
          <w:p w14:paraId="00000015" w14:textId="77777777" w:rsidR="007F0E38" w:rsidRDefault="009D7516">
            <w:pPr>
              <w:widowControl w:val="0"/>
              <w:numPr>
                <w:ilvl w:val="0"/>
                <w:numId w:val="9"/>
              </w:numPr>
              <w:pBdr>
                <w:top w:val="nil"/>
                <w:left w:val="nil"/>
                <w:bottom w:val="nil"/>
                <w:right w:val="nil"/>
                <w:between w:val="nil"/>
              </w:pBdr>
              <w:spacing w:before="0"/>
              <w:rPr>
                <w:color w:val="000000"/>
                <w:sz w:val="24"/>
                <w:szCs w:val="24"/>
              </w:rPr>
            </w:pPr>
            <w:r>
              <w:rPr>
                <w:color w:val="000000"/>
                <w:sz w:val="24"/>
                <w:szCs w:val="24"/>
              </w:rPr>
              <w:t xml:space="preserve">Pasiūlymo forma </w:t>
            </w:r>
          </w:p>
          <w:p w14:paraId="00000016" w14:textId="77777777" w:rsidR="007F0E38" w:rsidRDefault="009D7516">
            <w:pPr>
              <w:widowControl w:val="0"/>
              <w:numPr>
                <w:ilvl w:val="0"/>
                <w:numId w:val="9"/>
              </w:numPr>
              <w:pBdr>
                <w:top w:val="nil"/>
                <w:left w:val="nil"/>
                <w:bottom w:val="nil"/>
                <w:right w:val="nil"/>
                <w:between w:val="nil"/>
              </w:pBdr>
              <w:spacing w:before="0"/>
              <w:rPr>
                <w:color w:val="000000"/>
                <w:sz w:val="24"/>
                <w:szCs w:val="24"/>
              </w:rPr>
            </w:pPr>
            <w:r>
              <w:rPr>
                <w:color w:val="000000"/>
                <w:sz w:val="24"/>
                <w:szCs w:val="24"/>
              </w:rPr>
              <w:t>Sutarties projektas</w:t>
            </w:r>
          </w:p>
        </w:tc>
        <w:tc>
          <w:tcPr>
            <w:tcW w:w="937" w:type="dxa"/>
          </w:tcPr>
          <w:p w14:paraId="00000017" w14:textId="77777777" w:rsidR="007F0E38" w:rsidRDefault="007F0E38">
            <w:pPr>
              <w:pBdr>
                <w:top w:val="nil"/>
                <w:left w:val="nil"/>
                <w:bottom w:val="nil"/>
                <w:right w:val="nil"/>
                <w:between w:val="nil"/>
              </w:pBdr>
              <w:ind w:firstLine="0"/>
              <w:jc w:val="center"/>
              <w:rPr>
                <w:color w:val="000000"/>
                <w:sz w:val="24"/>
                <w:szCs w:val="24"/>
              </w:rPr>
            </w:pPr>
          </w:p>
        </w:tc>
      </w:tr>
      <w:tr w:rsidR="007F0E38" w14:paraId="2E213495" w14:textId="77777777">
        <w:trPr>
          <w:trHeight w:val="80"/>
        </w:trPr>
        <w:tc>
          <w:tcPr>
            <w:tcW w:w="8701" w:type="dxa"/>
            <w:vMerge/>
          </w:tcPr>
          <w:p w14:paraId="00000018"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19" w14:textId="77777777" w:rsidR="007F0E38" w:rsidRDefault="007F0E38">
            <w:pPr>
              <w:pBdr>
                <w:top w:val="nil"/>
                <w:left w:val="nil"/>
                <w:bottom w:val="nil"/>
                <w:right w:val="nil"/>
                <w:between w:val="nil"/>
              </w:pBdr>
              <w:ind w:firstLine="0"/>
              <w:jc w:val="center"/>
              <w:rPr>
                <w:color w:val="000000"/>
                <w:sz w:val="24"/>
                <w:szCs w:val="24"/>
              </w:rPr>
            </w:pPr>
          </w:p>
        </w:tc>
      </w:tr>
      <w:tr w:rsidR="007F0E38" w14:paraId="4AEAF62B" w14:textId="77777777">
        <w:trPr>
          <w:trHeight w:val="80"/>
        </w:trPr>
        <w:tc>
          <w:tcPr>
            <w:tcW w:w="8701" w:type="dxa"/>
            <w:vMerge/>
          </w:tcPr>
          <w:p w14:paraId="0000001A"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1B" w14:textId="77777777" w:rsidR="007F0E38" w:rsidRDefault="007F0E38">
            <w:pPr>
              <w:pBdr>
                <w:top w:val="nil"/>
                <w:left w:val="nil"/>
                <w:bottom w:val="nil"/>
                <w:right w:val="nil"/>
                <w:between w:val="nil"/>
              </w:pBdr>
              <w:ind w:firstLine="0"/>
              <w:jc w:val="center"/>
              <w:rPr>
                <w:color w:val="000000"/>
                <w:sz w:val="24"/>
                <w:szCs w:val="24"/>
              </w:rPr>
            </w:pPr>
          </w:p>
        </w:tc>
      </w:tr>
      <w:tr w:rsidR="007F0E38" w14:paraId="32F2B8BF" w14:textId="77777777">
        <w:trPr>
          <w:trHeight w:val="80"/>
        </w:trPr>
        <w:tc>
          <w:tcPr>
            <w:tcW w:w="8701" w:type="dxa"/>
            <w:vMerge/>
          </w:tcPr>
          <w:p w14:paraId="0000001C"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1D" w14:textId="77777777" w:rsidR="007F0E38" w:rsidRDefault="007F0E38">
            <w:pPr>
              <w:pBdr>
                <w:top w:val="nil"/>
                <w:left w:val="nil"/>
                <w:bottom w:val="nil"/>
                <w:right w:val="nil"/>
                <w:between w:val="nil"/>
              </w:pBdr>
              <w:ind w:firstLine="0"/>
              <w:jc w:val="center"/>
              <w:rPr>
                <w:color w:val="000000"/>
                <w:sz w:val="24"/>
                <w:szCs w:val="24"/>
              </w:rPr>
            </w:pPr>
          </w:p>
        </w:tc>
      </w:tr>
      <w:tr w:rsidR="007F0E38" w14:paraId="24A64B29" w14:textId="77777777">
        <w:tc>
          <w:tcPr>
            <w:tcW w:w="8701" w:type="dxa"/>
            <w:vMerge/>
          </w:tcPr>
          <w:p w14:paraId="0000001E"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1F" w14:textId="77777777" w:rsidR="007F0E38" w:rsidRDefault="007F0E38">
            <w:pPr>
              <w:pBdr>
                <w:top w:val="nil"/>
                <w:left w:val="nil"/>
                <w:bottom w:val="nil"/>
                <w:right w:val="nil"/>
                <w:between w:val="nil"/>
              </w:pBdr>
              <w:ind w:firstLine="0"/>
              <w:jc w:val="center"/>
              <w:rPr>
                <w:color w:val="000000"/>
                <w:sz w:val="24"/>
                <w:szCs w:val="24"/>
              </w:rPr>
            </w:pPr>
          </w:p>
        </w:tc>
      </w:tr>
      <w:tr w:rsidR="007F0E38" w14:paraId="1A9E1A38" w14:textId="77777777">
        <w:tc>
          <w:tcPr>
            <w:tcW w:w="8701" w:type="dxa"/>
            <w:vMerge/>
          </w:tcPr>
          <w:p w14:paraId="00000020"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21" w14:textId="77777777" w:rsidR="007F0E38" w:rsidRDefault="007F0E38">
            <w:pPr>
              <w:pBdr>
                <w:top w:val="nil"/>
                <w:left w:val="nil"/>
                <w:bottom w:val="nil"/>
                <w:right w:val="nil"/>
                <w:between w:val="nil"/>
              </w:pBdr>
              <w:ind w:firstLine="0"/>
              <w:jc w:val="center"/>
              <w:rPr>
                <w:color w:val="000000"/>
                <w:sz w:val="24"/>
                <w:szCs w:val="24"/>
              </w:rPr>
            </w:pPr>
          </w:p>
        </w:tc>
      </w:tr>
      <w:tr w:rsidR="007F0E38" w14:paraId="3E60A445" w14:textId="77777777">
        <w:tc>
          <w:tcPr>
            <w:tcW w:w="8701" w:type="dxa"/>
            <w:vMerge/>
          </w:tcPr>
          <w:p w14:paraId="00000022"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23" w14:textId="77777777" w:rsidR="007F0E38" w:rsidRDefault="007F0E38">
            <w:pPr>
              <w:pBdr>
                <w:top w:val="nil"/>
                <w:left w:val="nil"/>
                <w:bottom w:val="nil"/>
                <w:right w:val="nil"/>
                <w:between w:val="nil"/>
              </w:pBdr>
              <w:ind w:firstLine="0"/>
              <w:jc w:val="center"/>
              <w:rPr>
                <w:color w:val="000000"/>
                <w:sz w:val="24"/>
                <w:szCs w:val="24"/>
              </w:rPr>
            </w:pPr>
          </w:p>
        </w:tc>
      </w:tr>
      <w:tr w:rsidR="007F0E38" w14:paraId="1C8AC150" w14:textId="77777777">
        <w:tc>
          <w:tcPr>
            <w:tcW w:w="8701" w:type="dxa"/>
            <w:vMerge/>
          </w:tcPr>
          <w:p w14:paraId="00000024"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25" w14:textId="77777777" w:rsidR="007F0E38" w:rsidRDefault="007F0E38">
            <w:pPr>
              <w:pBdr>
                <w:top w:val="nil"/>
                <w:left w:val="nil"/>
                <w:bottom w:val="nil"/>
                <w:right w:val="nil"/>
                <w:between w:val="nil"/>
              </w:pBdr>
              <w:ind w:firstLine="0"/>
              <w:jc w:val="center"/>
              <w:rPr>
                <w:color w:val="000000"/>
                <w:sz w:val="24"/>
                <w:szCs w:val="24"/>
              </w:rPr>
            </w:pPr>
          </w:p>
        </w:tc>
      </w:tr>
      <w:tr w:rsidR="007F0E38" w14:paraId="1226D02A" w14:textId="77777777">
        <w:tc>
          <w:tcPr>
            <w:tcW w:w="8701" w:type="dxa"/>
            <w:vMerge/>
          </w:tcPr>
          <w:p w14:paraId="00000026"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27" w14:textId="77777777" w:rsidR="007F0E38" w:rsidRDefault="007F0E38">
            <w:pPr>
              <w:pBdr>
                <w:top w:val="nil"/>
                <w:left w:val="nil"/>
                <w:bottom w:val="nil"/>
                <w:right w:val="nil"/>
                <w:between w:val="nil"/>
              </w:pBdr>
              <w:ind w:firstLine="0"/>
              <w:jc w:val="center"/>
              <w:rPr>
                <w:color w:val="000000"/>
                <w:sz w:val="24"/>
                <w:szCs w:val="24"/>
              </w:rPr>
            </w:pPr>
          </w:p>
        </w:tc>
      </w:tr>
      <w:tr w:rsidR="007F0E38" w14:paraId="760C9446" w14:textId="77777777">
        <w:tc>
          <w:tcPr>
            <w:tcW w:w="8701" w:type="dxa"/>
            <w:vMerge/>
          </w:tcPr>
          <w:p w14:paraId="00000028"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29" w14:textId="77777777" w:rsidR="007F0E38" w:rsidRDefault="007F0E38">
            <w:pPr>
              <w:pBdr>
                <w:top w:val="nil"/>
                <w:left w:val="nil"/>
                <w:bottom w:val="nil"/>
                <w:right w:val="nil"/>
                <w:between w:val="nil"/>
              </w:pBdr>
              <w:ind w:firstLine="0"/>
              <w:jc w:val="center"/>
              <w:rPr>
                <w:color w:val="000000"/>
                <w:sz w:val="24"/>
                <w:szCs w:val="24"/>
              </w:rPr>
            </w:pPr>
          </w:p>
        </w:tc>
      </w:tr>
      <w:tr w:rsidR="007F0E38" w14:paraId="5BA14A66" w14:textId="77777777">
        <w:tc>
          <w:tcPr>
            <w:tcW w:w="8701" w:type="dxa"/>
            <w:vMerge/>
          </w:tcPr>
          <w:p w14:paraId="0000002A"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2B" w14:textId="77777777" w:rsidR="007F0E38" w:rsidRDefault="007F0E38">
            <w:pPr>
              <w:pBdr>
                <w:top w:val="nil"/>
                <w:left w:val="nil"/>
                <w:bottom w:val="nil"/>
                <w:right w:val="nil"/>
                <w:between w:val="nil"/>
              </w:pBdr>
              <w:ind w:firstLine="0"/>
              <w:jc w:val="center"/>
              <w:rPr>
                <w:color w:val="000000"/>
                <w:sz w:val="24"/>
                <w:szCs w:val="24"/>
              </w:rPr>
            </w:pPr>
          </w:p>
        </w:tc>
      </w:tr>
      <w:tr w:rsidR="007F0E38" w14:paraId="55B00664" w14:textId="77777777">
        <w:tc>
          <w:tcPr>
            <w:tcW w:w="8701" w:type="dxa"/>
            <w:vMerge/>
          </w:tcPr>
          <w:p w14:paraId="0000002C"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2D" w14:textId="77777777" w:rsidR="007F0E38" w:rsidRDefault="007F0E38">
            <w:pPr>
              <w:pBdr>
                <w:top w:val="nil"/>
                <w:left w:val="nil"/>
                <w:bottom w:val="nil"/>
                <w:right w:val="nil"/>
                <w:between w:val="nil"/>
              </w:pBdr>
              <w:ind w:firstLine="0"/>
              <w:jc w:val="center"/>
              <w:rPr>
                <w:color w:val="000000"/>
                <w:sz w:val="24"/>
                <w:szCs w:val="24"/>
              </w:rPr>
            </w:pPr>
          </w:p>
        </w:tc>
      </w:tr>
      <w:tr w:rsidR="007F0E38" w14:paraId="5CF21446" w14:textId="77777777">
        <w:tc>
          <w:tcPr>
            <w:tcW w:w="8701" w:type="dxa"/>
            <w:vMerge/>
          </w:tcPr>
          <w:p w14:paraId="0000002E"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2F" w14:textId="77777777" w:rsidR="007F0E38" w:rsidRDefault="007F0E38">
            <w:pPr>
              <w:pBdr>
                <w:top w:val="nil"/>
                <w:left w:val="nil"/>
                <w:bottom w:val="nil"/>
                <w:right w:val="nil"/>
                <w:between w:val="nil"/>
              </w:pBdr>
              <w:ind w:firstLine="0"/>
              <w:jc w:val="center"/>
              <w:rPr>
                <w:color w:val="000000"/>
                <w:sz w:val="24"/>
                <w:szCs w:val="24"/>
              </w:rPr>
            </w:pPr>
          </w:p>
        </w:tc>
      </w:tr>
      <w:tr w:rsidR="007F0E38" w14:paraId="4E00BB7D" w14:textId="77777777">
        <w:tc>
          <w:tcPr>
            <w:tcW w:w="8701" w:type="dxa"/>
            <w:vMerge/>
          </w:tcPr>
          <w:p w14:paraId="00000030" w14:textId="77777777" w:rsidR="007F0E38" w:rsidRDefault="007F0E38">
            <w:pPr>
              <w:widowControl w:val="0"/>
              <w:pBdr>
                <w:top w:val="nil"/>
                <w:left w:val="nil"/>
                <w:bottom w:val="nil"/>
                <w:right w:val="nil"/>
                <w:between w:val="nil"/>
              </w:pBdr>
              <w:spacing w:before="0" w:line="276" w:lineRule="auto"/>
              <w:ind w:firstLine="0"/>
              <w:jc w:val="left"/>
              <w:rPr>
                <w:color w:val="000000"/>
                <w:sz w:val="24"/>
                <w:szCs w:val="24"/>
              </w:rPr>
            </w:pPr>
          </w:p>
        </w:tc>
        <w:tc>
          <w:tcPr>
            <w:tcW w:w="937" w:type="dxa"/>
          </w:tcPr>
          <w:p w14:paraId="00000031" w14:textId="77777777" w:rsidR="007F0E38" w:rsidRDefault="007F0E38">
            <w:pPr>
              <w:pBdr>
                <w:top w:val="nil"/>
                <w:left w:val="nil"/>
                <w:bottom w:val="nil"/>
                <w:right w:val="nil"/>
                <w:between w:val="nil"/>
              </w:pBdr>
              <w:ind w:firstLine="0"/>
              <w:jc w:val="center"/>
              <w:rPr>
                <w:color w:val="000000"/>
                <w:sz w:val="24"/>
                <w:szCs w:val="24"/>
              </w:rPr>
            </w:pPr>
          </w:p>
        </w:tc>
      </w:tr>
      <w:tr w:rsidR="007F0E38" w14:paraId="0D258022" w14:textId="77777777">
        <w:tc>
          <w:tcPr>
            <w:tcW w:w="8701" w:type="dxa"/>
          </w:tcPr>
          <w:p w14:paraId="00000032" w14:textId="77777777" w:rsidR="007F0E38" w:rsidRDefault="007F0E38">
            <w:pPr>
              <w:pBdr>
                <w:top w:val="nil"/>
                <w:left w:val="nil"/>
                <w:bottom w:val="nil"/>
                <w:right w:val="nil"/>
                <w:between w:val="nil"/>
              </w:pBdr>
              <w:ind w:firstLine="0"/>
              <w:rPr>
                <w:color w:val="000000"/>
                <w:sz w:val="24"/>
                <w:szCs w:val="24"/>
              </w:rPr>
            </w:pPr>
          </w:p>
        </w:tc>
        <w:tc>
          <w:tcPr>
            <w:tcW w:w="937" w:type="dxa"/>
          </w:tcPr>
          <w:p w14:paraId="00000033" w14:textId="77777777" w:rsidR="007F0E38" w:rsidRDefault="007F0E38">
            <w:pPr>
              <w:pBdr>
                <w:top w:val="nil"/>
                <w:left w:val="nil"/>
                <w:bottom w:val="nil"/>
                <w:right w:val="nil"/>
                <w:between w:val="nil"/>
              </w:pBdr>
              <w:ind w:firstLine="0"/>
              <w:jc w:val="center"/>
              <w:rPr>
                <w:color w:val="000000"/>
                <w:sz w:val="24"/>
                <w:szCs w:val="24"/>
              </w:rPr>
            </w:pPr>
          </w:p>
        </w:tc>
      </w:tr>
    </w:tbl>
    <w:p w14:paraId="00000034" w14:textId="77777777" w:rsidR="007F0E38" w:rsidRDefault="007F0E38">
      <w:pPr>
        <w:pBdr>
          <w:top w:val="nil"/>
          <w:left w:val="nil"/>
          <w:bottom w:val="nil"/>
          <w:right w:val="nil"/>
          <w:between w:val="nil"/>
        </w:pBdr>
        <w:rPr>
          <w:b/>
          <w:color w:val="000000"/>
          <w:sz w:val="24"/>
          <w:szCs w:val="24"/>
        </w:rPr>
      </w:pPr>
    </w:p>
    <w:p w14:paraId="00000035" w14:textId="77777777" w:rsidR="007F0E38" w:rsidRDefault="007F0E38">
      <w:pPr>
        <w:pBdr>
          <w:top w:val="nil"/>
          <w:left w:val="nil"/>
          <w:bottom w:val="nil"/>
          <w:right w:val="nil"/>
          <w:between w:val="nil"/>
        </w:pBdr>
        <w:rPr>
          <w:b/>
          <w:color w:val="000000"/>
          <w:sz w:val="24"/>
          <w:szCs w:val="24"/>
        </w:rPr>
      </w:pPr>
    </w:p>
    <w:p w14:paraId="00000036" w14:textId="77777777" w:rsidR="007F0E38" w:rsidRDefault="007F0E38">
      <w:pPr>
        <w:pBdr>
          <w:top w:val="nil"/>
          <w:left w:val="nil"/>
          <w:bottom w:val="nil"/>
          <w:right w:val="nil"/>
          <w:between w:val="nil"/>
        </w:pBdr>
        <w:rPr>
          <w:b/>
          <w:color w:val="000000"/>
          <w:sz w:val="24"/>
          <w:szCs w:val="24"/>
        </w:rPr>
      </w:pPr>
    </w:p>
    <w:p w14:paraId="00000037" w14:textId="77777777" w:rsidR="007F0E38" w:rsidRDefault="007F0E38">
      <w:pPr>
        <w:pBdr>
          <w:top w:val="nil"/>
          <w:left w:val="nil"/>
          <w:bottom w:val="nil"/>
          <w:right w:val="nil"/>
          <w:between w:val="nil"/>
        </w:pBdr>
        <w:rPr>
          <w:color w:val="000000"/>
          <w:sz w:val="24"/>
          <w:szCs w:val="24"/>
        </w:rPr>
      </w:pPr>
    </w:p>
    <w:p w14:paraId="00000038" w14:textId="77777777" w:rsidR="007F0E38" w:rsidRDefault="009D7516">
      <w:pPr>
        <w:numPr>
          <w:ilvl w:val="0"/>
          <w:numId w:val="8"/>
        </w:numPr>
        <w:pBdr>
          <w:top w:val="nil"/>
          <w:left w:val="nil"/>
          <w:bottom w:val="nil"/>
          <w:right w:val="nil"/>
          <w:between w:val="nil"/>
        </w:pBdr>
        <w:jc w:val="center"/>
        <w:rPr>
          <w:b/>
          <w:color w:val="000000"/>
          <w:sz w:val="24"/>
          <w:szCs w:val="24"/>
        </w:rPr>
      </w:pPr>
      <w:r>
        <w:br w:type="page"/>
      </w:r>
      <w:r>
        <w:rPr>
          <w:b/>
          <w:color w:val="000000"/>
          <w:sz w:val="24"/>
          <w:szCs w:val="24"/>
        </w:rPr>
        <w:lastRenderedPageBreak/>
        <w:t>BENDROSIOS NUOSTATOS</w:t>
      </w:r>
    </w:p>
    <w:p w14:paraId="00000039" w14:textId="77777777" w:rsidR="007F0E38" w:rsidRDefault="007F0E38">
      <w:pPr>
        <w:pBdr>
          <w:top w:val="nil"/>
          <w:left w:val="nil"/>
          <w:bottom w:val="nil"/>
          <w:right w:val="nil"/>
          <w:between w:val="nil"/>
        </w:pBdr>
        <w:rPr>
          <w:color w:val="000000"/>
          <w:sz w:val="24"/>
          <w:szCs w:val="24"/>
        </w:rPr>
      </w:pPr>
    </w:p>
    <w:p w14:paraId="0000003A" w14:textId="2456C7E9" w:rsidR="007F0E38" w:rsidRDefault="009D7516">
      <w:pPr>
        <w:numPr>
          <w:ilvl w:val="0"/>
          <w:numId w:val="7"/>
        </w:numPr>
        <w:pBdr>
          <w:top w:val="nil"/>
          <w:left w:val="nil"/>
          <w:bottom w:val="nil"/>
          <w:right w:val="nil"/>
          <w:between w:val="nil"/>
        </w:pBdr>
        <w:tabs>
          <w:tab w:val="left" w:pos="426"/>
        </w:tabs>
        <w:ind w:left="0" w:firstLine="0"/>
        <w:rPr>
          <w:color w:val="000000"/>
          <w:sz w:val="24"/>
          <w:szCs w:val="24"/>
        </w:rPr>
      </w:pPr>
      <w:bookmarkStart w:id="0" w:name="_heading=h.gjdgxs" w:colFirst="0" w:colLast="0"/>
      <w:bookmarkEnd w:id="0"/>
      <w:r>
        <w:rPr>
          <w:color w:val="000000"/>
          <w:sz w:val="24"/>
          <w:szCs w:val="24"/>
        </w:rPr>
        <w:t xml:space="preserve">Pirkimo vykdytojas – </w:t>
      </w:r>
      <w:r w:rsidR="002F49F6" w:rsidRPr="002F49F6">
        <w:rPr>
          <w:color w:val="000000"/>
          <w:sz w:val="24"/>
          <w:szCs w:val="24"/>
        </w:rPr>
        <w:t xml:space="preserve">UAB Media Bitės </w:t>
      </w:r>
      <w:r>
        <w:rPr>
          <w:color w:val="000000"/>
          <w:sz w:val="24"/>
          <w:szCs w:val="24"/>
        </w:rPr>
        <w:t xml:space="preserve">(kodas </w:t>
      </w:r>
      <w:r w:rsidR="002F49F6" w:rsidRPr="002F49F6">
        <w:rPr>
          <w:color w:val="000000"/>
          <w:sz w:val="24"/>
          <w:szCs w:val="24"/>
        </w:rPr>
        <w:t>304552458</w:t>
      </w:r>
      <w:r>
        <w:rPr>
          <w:color w:val="000000"/>
          <w:sz w:val="24"/>
          <w:szCs w:val="24"/>
        </w:rPr>
        <w:t xml:space="preserve">) (toliau – Pirkimo vykdytojas), </w:t>
      </w:r>
      <w:r w:rsidR="002F49F6" w:rsidRPr="002F49F6">
        <w:rPr>
          <w:color w:val="000000"/>
          <w:sz w:val="24"/>
          <w:szCs w:val="24"/>
        </w:rPr>
        <w:t>Kęstučio g. 25-1, LT-08121 Vilnius</w:t>
      </w:r>
      <w:r>
        <w:rPr>
          <w:color w:val="000000"/>
          <w:sz w:val="24"/>
          <w:szCs w:val="24"/>
        </w:rPr>
        <w:t>.</w:t>
      </w:r>
    </w:p>
    <w:p w14:paraId="0000003B" w14:textId="52A78F50" w:rsidR="007F0E38" w:rsidRDefault="009D7516">
      <w:pPr>
        <w:widowControl w:val="0"/>
        <w:numPr>
          <w:ilvl w:val="0"/>
          <w:numId w:val="7"/>
        </w:numPr>
        <w:pBdr>
          <w:top w:val="nil"/>
          <w:left w:val="nil"/>
          <w:bottom w:val="nil"/>
          <w:right w:val="nil"/>
          <w:between w:val="nil"/>
        </w:pBdr>
        <w:tabs>
          <w:tab w:val="left" w:pos="426"/>
        </w:tabs>
        <w:ind w:left="0" w:firstLine="0"/>
        <w:rPr>
          <w:color w:val="000000"/>
        </w:rPr>
      </w:pPr>
      <w:r>
        <w:rPr>
          <w:color w:val="000000"/>
          <w:sz w:val="24"/>
          <w:szCs w:val="24"/>
        </w:rPr>
        <w:t>Pirkimo vykdytojo ir tiekėjų bendravimas ir keitimasis informacija, atliekant šį pirkimą, vyksta raštu,</w:t>
      </w:r>
      <w:r>
        <w:rPr>
          <w:color w:val="000000"/>
          <w:sz w:val="24"/>
          <w:szCs w:val="24"/>
          <w:highlight w:val="white"/>
        </w:rPr>
        <w:t xml:space="preserve"> el. p. </w:t>
      </w:r>
      <w:hyperlink r:id="rId9" w:history="1">
        <w:r w:rsidR="00FD7023" w:rsidRPr="008D42AE">
          <w:rPr>
            <w:rStyle w:val="Hyperlink"/>
            <w:sz w:val="24"/>
            <w:szCs w:val="24"/>
          </w:rPr>
          <w:t>toma.buivydaite@gmail.com</w:t>
        </w:r>
      </w:hyperlink>
      <w:r w:rsidR="00FD7023">
        <w:rPr>
          <w:sz w:val="24"/>
          <w:szCs w:val="24"/>
        </w:rPr>
        <w:t xml:space="preserve">. </w:t>
      </w:r>
      <w:r>
        <w:rPr>
          <w:color w:val="000000"/>
          <w:sz w:val="24"/>
          <w:szCs w:val="24"/>
        </w:rPr>
        <w:t xml:space="preserve"> </w:t>
      </w:r>
    </w:p>
    <w:p w14:paraId="0000003C" w14:textId="77777777" w:rsidR="007F0E38" w:rsidRDefault="009D7516">
      <w:pPr>
        <w:widowControl w:val="0"/>
        <w:numPr>
          <w:ilvl w:val="0"/>
          <w:numId w:val="7"/>
        </w:numPr>
        <w:pBdr>
          <w:top w:val="nil"/>
          <w:left w:val="nil"/>
          <w:bottom w:val="nil"/>
          <w:right w:val="nil"/>
          <w:between w:val="nil"/>
        </w:pBdr>
        <w:tabs>
          <w:tab w:val="left" w:pos="426"/>
        </w:tabs>
        <w:ind w:left="0" w:firstLine="0"/>
        <w:rPr>
          <w:color w:val="000000"/>
        </w:rPr>
      </w:pPr>
      <w:r>
        <w:rPr>
          <w:color w:val="000000"/>
          <w:sz w:val="24"/>
          <w:szCs w:val="24"/>
        </w:rPr>
        <w:t>Šiuose pirkimo dokumentuose vartojamos sąvokos atitinka 2014–2021 m. Europos ekonominės erdvės ir Norvegijos finansinių mechanizmų projektų bei Dvišalio bendradarbiavimo fondo projektų pirkimų priežiūros ir neperkančiųjų organizacijų bei perkančiųjų organizacijų pagal Reglamentus pirkimų vykdymo tvarkos apraše (Nr. Nr. 2020/8-320) apibrėžtas sąvokas.</w:t>
      </w:r>
    </w:p>
    <w:p w14:paraId="0000003D" w14:textId="77777777" w:rsidR="007F0E38" w:rsidRDefault="007F0E38">
      <w:pPr>
        <w:pBdr>
          <w:top w:val="nil"/>
          <w:left w:val="nil"/>
          <w:bottom w:val="nil"/>
          <w:right w:val="nil"/>
          <w:between w:val="nil"/>
        </w:pBdr>
        <w:rPr>
          <w:color w:val="000000"/>
          <w:sz w:val="24"/>
          <w:szCs w:val="24"/>
        </w:rPr>
      </w:pPr>
    </w:p>
    <w:p w14:paraId="0000003E" w14:textId="77777777" w:rsidR="007F0E38" w:rsidRDefault="009D7516">
      <w:pPr>
        <w:numPr>
          <w:ilvl w:val="0"/>
          <w:numId w:val="8"/>
        </w:numPr>
        <w:pBdr>
          <w:top w:val="nil"/>
          <w:left w:val="nil"/>
          <w:bottom w:val="nil"/>
          <w:right w:val="nil"/>
          <w:between w:val="nil"/>
        </w:pBdr>
        <w:jc w:val="center"/>
        <w:rPr>
          <w:color w:val="000000"/>
          <w:sz w:val="24"/>
          <w:szCs w:val="24"/>
        </w:rPr>
      </w:pPr>
      <w:r>
        <w:rPr>
          <w:b/>
          <w:color w:val="000000"/>
          <w:sz w:val="24"/>
          <w:szCs w:val="24"/>
        </w:rPr>
        <w:t>PIRKIMO OBJEKTAS</w:t>
      </w:r>
    </w:p>
    <w:p w14:paraId="0000003F" w14:textId="77777777" w:rsidR="007F0E38" w:rsidRDefault="007F0E38">
      <w:pPr>
        <w:pBdr>
          <w:top w:val="nil"/>
          <w:left w:val="nil"/>
          <w:bottom w:val="nil"/>
          <w:right w:val="nil"/>
          <w:between w:val="nil"/>
        </w:pBdr>
        <w:tabs>
          <w:tab w:val="left" w:pos="426"/>
        </w:tabs>
        <w:rPr>
          <w:color w:val="000000"/>
          <w:sz w:val="24"/>
          <w:szCs w:val="24"/>
        </w:rPr>
      </w:pPr>
    </w:p>
    <w:p w14:paraId="00000040" w14:textId="77777777" w:rsidR="007F0E38" w:rsidRDefault="009D7516">
      <w:pPr>
        <w:widowControl w:val="0"/>
        <w:numPr>
          <w:ilvl w:val="0"/>
          <w:numId w:val="7"/>
        </w:numPr>
        <w:pBdr>
          <w:top w:val="nil"/>
          <w:left w:val="nil"/>
          <w:bottom w:val="nil"/>
          <w:right w:val="nil"/>
          <w:between w:val="nil"/>
        </w:pBdr>
        <w:tabs>
          <w:tab w:val="left" w:pos="426"/>
        </w:tabs>
        <w:ind w:left="0" w:firstLine="0"/>
        <w:rPr>
          <w:color w:val="000000"/>
          <w:sz w:val="24"/>
          <w:szCs w:val="24"/>
        </w:rPr>
      </w:pPr>
      <w:r>
        <w:rPr>
          <w:color w:val="000000"/>
          <w:sz w:val="24"/>
          <w:szCs w:val="24"/>
        </w:rPr>
        <w:t xml:space="preserve">Pirkimo objektas: rinkodaros strategijos įgyvendinimo paslauga (toliau – pasaugos), BVPŽ kodas 79340000-9 (Reklamos ir rinkodaros paslaugos). Pirkimas paslaugoms įsigyti vykdomas konkurso būdu. Visi pirkimo dokumentai turi būti pateikiami raštu taip kaip apibrėžta šiose pirkimo sąlygose. Apie pirkimą skelbiama </w:t>
      </w:r>
      <w:hyperlink r:id="rId10">
        <w:r>
          <w:rPr>
            <w:color w:val="0000FF"/>
            <w:sz w:val="24"/>
            <w:szCs w:val="24"/>
            <w:u w:val="single"/>
          </w:rPr>
          <w:t>https://www.esinvesticijos.lt/lt//finansavimas/pirkimu_skelbimai</w:t>
        </w:r>
      </w:hyperlink>
      <w:r>
        <w:rPr>
          <w:color w:val="000000"/>
          <w:sz w:val="24"/>
          <w:szCs w:val="24"/>
        </w:rPr>
        <w:t>.</w:t>
      </w:r>
    </w:p>
    <w:p w14:paraId="00000041" w14:textId="77777777" w:rsidR="007F0E38" w:rsidRDefault="009D7516">
      <w:pPr>
        <w:widowControl w:val="0"/>
        <w:numPr>
          <w:ilvl w:val="0"/>
          <w:numId w:val="7"/>
        </w:numPr>
        <w:pBdr>
          <w:top w:val="nil"/>
          <w:left w:val="nil"/>
          <w:bottom w:val="nil"/>
          <w:right w:val="nil"/>
          <w:between w:val="nil"/>
        </w:pBdr>
        <w:tabs>
          <w:tab w:val="left" w:pos="426"/>
        </w:tabs>
        <w:ind w:left="0" w:firstLine="0"/>
        <w:rPr>
          <w:color w:val="000000"/>
          <w:sz w:val="24"/>
          <w:szCs w:val="24"/>
        </w:rPr>
      </w:pPr>
      <w:r>
        <w:rPr>
          <w:color w:val="000000"/>
          <w:sz w:val="24"/>
          <w:szCs w:val="24"/>
        </w:rPr>
        <w:t xml:space="preserve">Paslaugų trukmė bei reikalavimai paslaugoms pateikti techninėje specifikacijoje (1 priedas). </w:t>
      </w:r>
    </w:p>
    <w:p w14:paraId="00000042" w14:textId="77777777" w:rsidR="007F0E38" w:rsidRDefault="009D7516">
      <w:pPr>
        <w:widowControl w:val="0"/>
        <w:numPr>
          <w:ilvl w:val="0"/>
          <w:numId w:val="7"/>
        </w:numPr>
        <w:pBdr>
          <w:top w:val="nil"/>
          <w:left w:val="nil"/>
          <w:bottom w:val="nil"/>
          <w:right w:val="nil"/>
          <w:between w:val="nil"/>
        </w:pBdr>
        <w:tabs>
          <w:tab w:val="left" w:pos="426"/>
        </w:tabs>
        <w:ind w:left="0" w:firstLine="0"/>
        <w:rPr>
          <w:color w:val="000000"/>
          <w:sz w:val="24"/>
          <w:szCs w:val="24"/>
        </w:rPr>
      </w:pPr>
      <w:r>
        <w:rPr>
          <w:color w:val="000000"/>
          <w:sz w:val="24"/>
          <w:szCs w:val="24"/>
        </w:rPr>
        <w:t xml:space="preserve">Maksimali pirkimo sutarties suma – </w:t>
      </w:r>
      <w:r>
        <w:rPr>
          <w:b/>
          <w:color w:val="FF0000"/>
          <w:sz w:val="24"/>
          <w:szCs w:val="24"/>
        </w:rPr>
        <w:t xml:space="preserve"> </w:t>
      </w:r>
      <w:r>
        <w:rPr>
          <w:sz w:val="24"/>
          <w:szCs w:val="24"/>
        </w:rPr>
        <w:t>45 723,98 Eur be PVM.</w:t>
      </w:r>
      <w:r>
        <w:rPr>
          <w:color w:val="000000"/>
          <w:sz w:val="24"/>
          <w:szCs w:val="24"/>
        </w:rPr>
        <w:t xml:space="preserve"> Visi Tiekėjų pasiūlymai, kurie viršys nurodytą sumą, bus atmesti dėl per didelės ir nepriimtinos kainos. </w:t>
      </w:r>
    </w:p>
    <w:p w14:paraId="00000043" w14:textId="77777777" w:rsidR="007F0E38" w:rsidRDefault="009D7516">
      <w:pPr>
        <w:numPr>
          <w:ilvl w:val="0"/>
          <w:numId w:val="7"/>
        </w:numPr>
        <w:pBdr>
          <w:top w:val="nil"/>
          <w:left w:val="nil"/>
          <w:bottom w:val="nil"/>
          <w:right w:val="nil"/>
          <w:between w:val="nil"/>
        </w:pBdr>
        <w:tabs>
          <w:tab w:val="left" w:pos="426"/>
        </w:tabs>
        <w:ind w:left="0" w:firstLine="0"/>
        <w:rPr>
          <w:i/>
          <w:color w:val="000000"/>
          <w:sz w:val="24"/>
          <w:szCs w:val="24"/>
        </w:rPr>
      </w:pPr>
      <w:r>
        <w:rPr>
          <w:color w:val="000000"/>
          <w:sz w:val="24"/>
          <w:szCs w:val="24"/>
        </w:rPr>
        <w:t>Pirkimo objektas neskaidomas į dalis. Tiekėjai privalo siūlyti visas paslaugas su visomis jas sudarančiomis dalimis, t.y. visai techninėje specifikacijoje nurodytai apimčiai.</w:t>
      </w:r>
    </w:p>
    <w:p w14:paraId="00000044" w14:textId="77777777" w:rsidR="007F0E38" w:rsidRDefault="009D7516">
      <w:pPr>
        <w:widowControl w:val="0"/>
        <w:numPr>
          <w:ilvl w:val="0"/>
          <w:numId w:val="7"/>
        </w:numPr>
        <w:pBdr>
          <w:top w:val="nil"/>
          <w:left w:val="nil"/>
          <w:bottom w:val="nil"/>
          <w:right w:val="nil"/>
          <w:between w:val="nil"/>
        </w:pBdr>
        <w:tabs>
          <w:tab w:val="left" w:pos="426"/>
        </w:tabs>
        <w:ind w:left="0" w:firstLine="0"/>
        <w:rPr>
          <w:color w:val="000000"/>
          <w:sz w:val="24"/>
          <w:szCs w:val="24"/>
        </w:rPr>
      </w:pPr>
      <w:r>
        <w:rPr>
          <w:color w:val="000000"/>
          <w:sz w:val="24"/>
          <w:szCs w:val="24"/>
        </w:rPr>
        <w:t xml:space="preserve">Paslaugos pradedamos teikti nuo pirkimo sutarties pasirašymo dienos ir turi būti teikiamos  iki 2024-04-30. </w:t>
      </w:r>
    </w:p>
    <w:p w14:paraId="00000045" w14:textId="77777777" w:rsidR="007F0E38" w:rsidRDefault="009D7516">
      <w:pPr>
        <w:numPr>
          <w:ilvl w:val="0"/>
          <w:numId w:val="7"/>
        </w:numPr>
        <w:pBdr>
          <w:top w:val="nil"/>
          <w:left w:val="nil"/>
          <w:bottom w:val="nil"/>
          <w:right w:val="nil"/>
          <w:between w:val="nil"/>
        </w:pBdr>
        <w:tabs>
          <w:tab w:val="left" w:pos="426"/>
        </w:tabs>
        <w:ind w:left="0" w:firstLine="0"/>
        <w:rPr>
          <w:b/>
          <w:color w:val="000000"/>
          <w:sz w:val="24"/>
          <w:szCs w:val="24"/>
        </w:rPr>
      </w:pPr>
      <w:r>
        <w:rPr>
          <w:color w:val="000000"/>
          <w:sz w:val="24"/>
          <w:szCs w:val="24"/>
        </w:rPr>
        <w:t>Pirkimo vykdytojas neleidžia pateikti alternatyvių pasiūlymų. Tiekėjui pateikus alternatyvų pasiūlymą (alternatyvius pasiūlymus), jo pasiūlymas ir alternatyvus pasiūlymas (alternatyvūs pasiūlymai) bus atmesti.</w:t>
      </w:r>
    </w:p>
    <w:p w14:paraId="00000046" w14:textId="77777777" w:rsidR="007F0E38" w:rsidRDefault="007F0E38">
      <w:pPr>
        <w:rPr>
          <w:sz w:val="24"/>
          <w:szCs w:val="24"/>
        </w:rPr>
      </w:pPr>
    </w:p>
    <w:p w14:paraId="00000047" w14:textId="77777777" w:rsidR="007F0E38" w:rsidRDefault="009D7516">
      <w:pPr>
        <w:numPr>
          <w:ilvl w:val="0"/>
          <w:numId w:val="8"/>
        </w:numPr>
        <w:pBdr>
          <w:top w:val="nil"/>
          <w:left w:val="nil"/>
          <w:bottom w:val="nil"/>
          <w:right w:val="nil"/>
          <w:between w:val="nil"/>
        </w:pBdr>
        <w:jc w:val="center"/>
        <w:rPr>
          <w:b/>
          <w:color w:val="000000"/>
          <w:sz w:val="24"/>
          <w:szCs w:val="24"/>
        </w:rPr>
      </w:pPr>
      <w:r>
        <w:rPr>
          <w:b/>
          <w:color w:val="000000"/>
          <w:sz w:val="24"/>
          <w:szCs w:val="24"/>
        </w:rPr>
        <w:t>TIEKĖJŲ GRUPĖS DALYVAVIMAS PIRKIMO PROCEDŪROSE</w:t>
      </w:r>
    </w:p>
    <w:p w14:paraId="00000048" w14:textId="77777777" w:rsidR="007F0E38" w:rsidRDefault="007F0E38">
      <w:pPr>
        <w:pBdr>
          <w:top w:val="nil"/>
          <w:left w:val="nil"/>
          <w:bottom w:val="nil"/>
          <w:right w:val="nil"/>
          <w:between w:val="nil"/>
        </w:pBdr>
        <w:rPr>
          <w:color w:val="000000"/>
          <w:sz w:val="24"/>
          <w:szCs w:val="24"/>
        </w:rPr>
      </w:pPr>
    </w:p>
    <w:p w14:paraId="00000049" w14:textId="77777777" w:rsidR="007F0E38" w:rsidRDefault="009D7516">
      <w:pPr>
        <w:numPr>
          <w:ilvl w:val="0"/>
          <w:numId w:val="7"/>
        </w:numPr>
        <w:pBdr>
          <w:top w:val="nil"/>
          <w:left w:val="nil"/>
          <w:bottom w:val="nil"/>
          <w:right w:val="nil"/>
          <w:between w:val="nil"/>
        </w:pBdr>
        <w:tabs>
          <w:tab w:val="left" w:pos="284"/>
          <w:tab w:val="left" w:pos="426"/>
        </w:tabs>
        <w:ind w:left="0" w:firstLine="0"/>
        <w:rPr>
          <w:color w:val="000000"/>
          <w:sz w:val="24"/>
          <w:szCs w:val="24"/>
          <w:u w:val="single"/>
        </w:rPr>
      </w:pPr>
      <w:r>
        <w:rPr>
          <w:color w:val="000000"/>
          <w:sz w:val="24"/>
          <w:szCs w:val="24"/>
        </w:rPr>
        <w:t xml:space="preserve">Pasiūlymą gali pateikti tiekėjų grupė. Tiekėjų grupė, teikianti bendrą pasiūlymą, privalo pateikti jungtinės veiklos sutartį. </w:t>
      </w:r>
    </w:p>
    <w:p w14:paraId="0000004A" w14:textId="77777777" w:rsidR="007F0E38" w:rsidRDefault="009D7516">
      <w:pPr>
        <w:numPr>
          <w:ilvl w:val="0"/>
          <w:numId w:val="7"/>
        </w:numPr>
        <w:pBdr>
          <w:top w:val="nil"/>
          <w:left w:val="nil"/>
          <w:bottom w:val="nil"/>
          <w:right w:val="nil"/>
          <w:between w:val="nil"/>
        </w:pBdr>
        <w:tabs>
          <w:tab w:val="left" w:pos="284"/>
          <w:tab w:val="left" w:pos="426"/>
        </w:tabs>
        <w:ind w:left="0" w:firstLine="0"/>
        <w:rPr>
          <w:color w:val="000000"/>
          <w:sz w:val="24"/>
          <w:szCs w:val="24"/>
          <w:u w:val="single"/>
        </w:rPr>
      </w:pPr>
      <w:r>
        <w:rPr>
          <w:color w:val="000000"/>
          <w:sz w:val="24"/>
          <w:szCs w:val="24"/>
        </w:rPr>
        <w:t>Jungtinės veiklos sutartyje turi būti nurodyti kiekvienos šios sutarties šalies (partnerio) įsipareigojimai vykdant su Pirkimo vykdytoju  numatomą sudaryti pirkimo sutartį, šių įsipareigojimų vertės dalis bendroje pirkimo sutarties vertėje</w:t>
      </w:r>
      <w:r>
        <w:rPr>
          <w:i/>
          <w:color w:val="000000"/>
          <w:sz w:val="24"/>
          <w:szCs w:val="24"/>
        </w:rPr>
        <w:t xml:space="preserve">. </w:t>
      </w:r>
      <w:r>
        <w:rPr>
          <w:color w:val="000000"/>
          <w:sz w:val="24"/>
          <w:szCs w:val="24"/>
        </w:rPr>
        <w:t>Jungtinės veiklos sutartis turi numatyti solidariąją visų šios sutarties partnerių atsakomybę už prievolių Pirkimo vykdytojui nevykdymą. Taip pat jungtinės veiklos sutartyje turi būti numatyta, kuris partneris (toliau – atsakingas partneris) atstovauja tiekėjų grupei (su kuo Pirkimo vykdytojas turėtų bendrauti kvalifikacijos nagrinėjimo ir pasiūlymo vertinimo metu kylančiais klausimais ir kam teikti su šiais klausimais susijusią informaciją).</w:t>
      </w:r>
    </w:p>
    <w:p w14:paraId="0000004B" w14:textId="77777777" w:rsidR="007F0E38" w:rsidRDefault="009D7516">
      <w:pPr>
        <w:numPr>
          <w:ilvl w:val="0"/>
          <w:numId w:val="7"/>
        </w:numPr>
        <w:pBdr>
          <w:top w:val="nil"/>
          <w:left w:val="nil"/>
          <w:bottom w:val="nil"/>
          <w:right w:val="nil"/>
          <w:between w:val="nil"/>
        </w:pBdr>
        <w:tabs>
          <w:tab w:val="left" w:pos="284"/>
          <w:tab w:val="left" w:pos="426"/>
        </w:tabs>
        <w:ind w:left="0" w:firstLine="0"/>
        <w:rPr>
          <w:color w:val="000000"/>
          <w:sz w:val="24"/>
          <w:szCs w:val="24"/>
          <w:u w:val="single"/>
        </w:rPr>
      </w:pPr>
      <w:r>
        <w:rPr>
          <w:color w:val="000000"/>
          <w:sz w:val="24"/>
          <w:szCs w:val="24"/>
        </w:rPr>
        <w:lastRenderedPageBreak/>
        <w:t>Pirkimo vykdytojas nereikalauja, kad, tiekėjų grupės pateiktą pasiūlymą nustačius laimėjusiu ir pasiūlius sudaryti pirkimo sutartį, ši tiekėjų grupė įgytų tam tikrą teisinę formą.</w:t>
      </w:r>
    </w:p>
    <w:p w14:paraId="0000004C" w14:textId="77777777" w:rsidR="007F0E38" w:rsidRDefault="007F0E38">
      <w:pPr>
        <w:pBdr>
          <w:top w:val="nil"/>
          <w:left w:val="nil"/>
          <w:bottom w:val="nil"/>
          <w:right w:val="nil"/>
          <w:between w:val="nil"/>
        </w:pBdr>
        <w:rPr>
          <w:color w:val="000000"/>
          <w:sz w:val="24"/>
          <w:szCs w:val="24"/>
        </w:rPr>
      </w:pPr>
    </w:p>
    <w:p w14:paraId="0000004D" w14:textId="77777777" w:rsidR="007F0E38" w:rsidRDefault="009D7516">
      <w:pPr>
        <w:numPr>
          <w:ilvl w:val="0"/>
          <w:numId w:val="8"/>
        </w:numPr>
        <w:pBdr>
          <w:top w:val="nil"/>
          <w:left w:val="nil"/>
          <w:bottom w:val="nil"/>
          <w:right w:val="nil"/>
          <w:between w:val="nil"/>
        </w:pBdr>
        <w:jc w:val="center"/>
        <w:rPr>
          <w:b/>
          <w:color w:val="000000"/>
          <w:sz w:val="24"/>
          <w:szCs w:val="24"/>
        </w:rPr>
      </w:pPr>
      <w:r>
        <w:rPr>
          <w:b/>
          <w:color w:val="000000"/>
          <w:sz w:val="24"/>
          <w:szCs w:val="24"/>
        </w:rPr>
        <w:t>PASIŪLYMŲ RENGIMO REIKALAVIMAI</w:t>
      </w:r>
    </w:p>
    <w:p w14:paraId="0000004E" w14:textId="77777777" w:rsidR="007F0E38" w:rsidRDefault="007F0E38">
      <w:pPr>
        <w:pBdr>
          <w:top w:val="nil"/>
          <w:left w:val="nil"/>
          <w:bottom w:val="nil"/>
          <w:right w:val="nil"/>
          <w:between w:val="nil"/>
        </w:pBdr>
        <w:rPr>
          <w:color w:val="000000"/>
          <w:sz w:val="24"/>
          <w:szCs w:val="24"/>
        </w:rPr>
      </w:pPr>
    </w:p>
    <w:p w14:paraId="0000004F" w14:textId="77777777" w:rsidR="007F0E38" w:rsidRDefault="009D7516">
      <w:pPr>
        <w:widowControl w:val="0"/>
        <w:numPr>
          <w:ilvl w:val="0"/>
          <w:numId w:val="7"/>
        </w:numPr>
        <w:pBdr>
          <w:top w:val="nil"/>
          <w:left w:val="nil"/>
          <w:bottom w:val="nil"/>
          <w:right w:val="nil"/>
          <w:between w:val="nil"/>
        </w:pBdr>
        <w:tabs>
          <w:tab w:val="left" w:pos="284"/>
          <w:tab w:val="left" w:pos="426"/>
        </w:tabs>
        <w:ind w:left="0" w:firstLine="0"/>
        <w:rPr>
          <w:color w:val="000000"/>
          <w:sz w:val="24"/>
          <w:szCs w:val="24"/>
        </w:rPr>
      </w:pPr>
      <w:r>
        <w:rPr>
          <w:color w:val="000000"/>
          <w:sz w:val="24"/>
          <w:szCs w:val="24"/>
        </w:rPr>
        <w:t>Pateikdamas pasiūlymą tiekėjas sutinka su šiais pirkimo dokumentais ir patvirtina, kad jo pasiūlyme pateikta informacija yra teisinga ir apima viską, ko reikia tinkamam pirkimo sutarties įvykdymui.</w:t>
      </w:r>
    </w:p>
    <w:p w14:paraId="00000050" w14:textId="4B776215" w:rsidR="007F0E38" w:rsidRPr="00FD7023" w:rsidRDefault="009D7516">
      <w:pPr>
        <w:widowControl w:val="0"/>
        <w:numPr>
          <w:ilvl w:val="0"/>
          <w:numId w:val="7"/>
        </w:numPr>
        <w:pBdr>
          <w:top w:val="nil"/>
          <w:left w:val="nil"/>
          <w:bottom w:val="nil"/>
          <w:right w:val="nil"/>
          <w:between w:val="nil"/>
        </w:pBdr>
        <w:tabs>
          <w:tab w:val="left" w:pos="284"/>
          <w:tab w:val="left" w:pos="426"/>
        </w:tabs>
        <w:ind w:left="0" w:firstLine="0"/>
        <w:rPr>
          <w:color w:val="000000"/>
          <w:sz w:val="32"/>
          <w:szCs w:val="32"/>
        </w:rPr>
      </w:pPr>
      <w:bookmarkStart w:id="1" w:name="_heading=h.30j0zll" w:colFirst="0" w:colLast="0"/>
      <w:bookmarkEnd w:id="1"/>
      <w:r>
        <w:rPr>
          <w:b/>
          <w:color w:val="000000"/>
          <w:sz w:val="24"/>
          <w:szCs w:val="24"/>
        </w:rPr>
        <w:t xml:space="preserve">Pasiūlymas turi būti pateikiamas </w:t>
      </w:r>
      <w:r>
        <w:rPr>
          <w:color w:val="000000"/>
          <w:sz w:val="24"/>
          <w:szCs w:val="24"/>
          <w:highlight w:val="white"/>
        </w:rPr>
        <w:t>elektroniniu paštu adresu</w:t>
      </w:r>
      <w:r>
        <w:rPr>
          <w:b/>
          <w:color w:val="000000"/>
          <w:sz w:val="24"/>
          <w:szCs w:val="24"/>
          <w:highlight w:val="white"/>
        </w:rPr>
        <w:t xml:space="preserve"> </w:t>
      </w:r>
      <w:hyperlink r:id="rId11" w:history="1">
        <w:r w:rsidR="00FD7023" w:rsidRPr="00FD7023">
          <w:rPr>
            <w:rStyle w:val="Hyperlink"/>
            <w:sz w:val="24"/>
            <w:szCs w:val="24"/>
          </w:rPr>
          <w:t>toma.buivydaite@gmail.com</w:t>
        </w:r>
      </w:hyperlink>
      <w:r w:rsidR="00FD7023" w:rsidRPr="00FD7023">
        <w:rPr>
          <w:sz w:val="24"/>
          <w:szCs w:val="24"/>
        </w:rPr>
        <w:t xml:space="preserve">. </w:t>
      </w:r>
      <w:r w:rsidRPr="00FD7023">
        <w:rPr>
          <w:sz w:val="32"/>
          <w:szCs w:val="32"/>
        </w:rPr>
        <w:t xml:space="preserve"> </w:t>
      </w:r>
    </w:p>
    <w:p w14:paraId="00000051" w14:textId="77777777" w:rsidR="007F0E38" w:rsidRDefault="009D7516">
      <w:pPr>
        <w:widowControl w:val="0"/>
        <w:numPr>
          <w:ilvl w:val="0"/>
          <w:numId w:val="7"/>
        </w:numPr>
        <w:pBdr>
          <w:top w:val="nil"/>
          <w:left w:val="nil"/>
          <w:bottom w:val="nil"/>
          <w:right w:val="nil"/>
          <w:between w:val="nil"/>
        </w:pBdr>
        <w:tabs>
          <w:tab w:val="left" w:pos="284"/>
          <w:tab w:val="left" w:pos="426"/>
        </w:tabs>
        <w:ind w:left="0" w:firstLine="0"/>
        <w:rPr>
          <w:color w:val="000000"/>
          <w:sz w:val="24"/>
          <w:szCs w:val="24"/>
        </w:rPr>
      </w:pPr>
      <w:r>
        <w:rPr>
          <w:color w:val="000000"/>
          <w:sz w:val="24"/>
          <w:szCs w:val="24"/>
        </w:rPr>
        <w:t xml:space="preserve">Tiekėjas (fizinis ar juridinis asmuo) gali pateikti Pirkimo vykdytojui tik vieną pasiūlymą, nepriklausomai nuo to, ar teikiant pasiūlymą jis bus atskiras tiekėjas, ar tiekėjų grupės partneris (jungtinės veiklos sutarties šalis). Bet kuris fizinis ar juridinis asmuo, teikdamas pasiūlymą kaip atskiras tiekėjas ar tiekėjų grupės partneris (jungtinės veiklos sutarties šalis), kitame pasiūlyme nebegali būti subtiekėju. </w:t>
      </w:r>
    </w:p>
    <w:p w14:paraId="00000052" w14:textId="77777777" w:rsidR="007F0E38" w:rsidRDefault="009D7516">
      <w:pPr>
        <w:numPr>
          <w:ilvl w:val="0"/>
          <w:numId w:val="7"/>
        </w:numPr>
        <w:pBdr>
          <w:top w:val="nil"/>
          <w:left w:val="nil"/>
          <w:bottom w:val="nil"/>
          <w:right w:val="nil"/>
          <w:between w:val="nil"/>
        </w:pBdr>
        <w:tabs>
          <w:tab w:val="left" w:pos="284"/>
          <w:tab w:val="left" w:pos="426"/>
        </w:tabs>
        <w:ind w:left="0" w:firstLine="0"/>
        <w:rPr>
          <w:color w:val="000000"/>
          <w:sz w:val="24"/>
          <w:szCs w:val="24"/>
        </w:rPr>
      </w:pPr>
      <w:r>
        <w:rPr>
          <w:color w:val="000000"/>
          <w:sz w:val="24"/>
          <w:szCs w:val="24"/>
        </w:rPr>
        <w:t xml:space="preserve">Tiekėjas prisiima visas išlaidas, susijusias su pasiūlymo rengimu ir įteikimu, Pirkimo vykdytojas nėra atsakinga ar įpareigota dėl šių išlaidų. Pirkimo vykdytojas neatsakys ir neprisiims šių išlaidų, nepriklausomai nuo to, kaip vyktų ir baigtųsi pirkimas. Tiekėjo pasiūlymas bei kita korespondencija pateikiama lietuvių kalba. Jei dokumentai yra išduoti kita, nei reikalaujama, kalba, turi būti pateiktas tinkamai patvirtintas vertimas į lietuvių kalbą. Tinkamu laikomas vertimo patvirtinimas vertėjo parašu ir vertimo biuro antspaudu (jei turi) arba Tiekėjo ar jo įgalioto asmens parašu ir antspaudu (jei turi). </w:t>
      </w:r>
    </w:p>
    <w:p w14:paraId="00000053" w14:textId="77777777" w:rsidR="007F0E38" w:rsidRDefault="009D7516">
      <w:pPr>
        <w:numPr>
          <w:ilvl w:val="0"/>
          <w:numId w:val="7"/>
        </w:numPr>
        <w:pBdr>
          <w:top w:val="nil"/>
          <w:left w:val="nil"/>
          <w:bottom w:val="nil"/>
          <w:right w:val="nil"/>
          <w:between w:val="nil"/>
        </w:pBdr>
        <w:tabs>
          <w:tab w:val="left" w:pos="284"/>
          <w:tab w:val="left" w:pos="426"/>
        </w:tabs>
        <w:ind w:left="0" w:firstLine="0"/>
        <w:rPr>
          <w:color w:val="000000"/>
          <w:sz w:val="24"/>
          <w:szCs w:val="24"/>
        </w:rPr>
      </w:pPr>
      <w:r>
        <w:rPr>
          <w:color w:val="000000"/>
          <w:sz w:val="24"/>
          <w:szCs w:val="24"/>
        </w:rPr>
        <w:t>Tiekėjo pasiūlyme turi būti:</w:t>
      </w:r>
    </w:p>
    <w:p w14:paraId="00000054" w14:textId="77777777" w:rsidR="007F0E38" w:rsidRDefault="009D7516">
      <w:pPr>
        <w:numPr>
          <w:ilvl w:val="1"/>
          <w:numId w:val="7"/>
        </w:numPr>
        <w:pBdr>
          <w:top w:val="nil"/>
          <w:left w:val="nil"/>
          <w:bottom w:val="nil"/>
          <w:right w:val="nil"/>
          <w:between w:val="nil"/>
        </w:pBdr>
        <w:tabs>
          <w:tab w:val="left" w:pos="284"/>
          <w:tab w:val="left" w:pos="426"/>
          <w:tab w:val="left" w:pos="709"/>
          <w:tab w:val="left" w:pos="851"/>
        </w:tabs>
        <w:ind w:left="0" w:firstLine="0"/>
        <w:rPr>
          <w:color w:val="000000"/>
          <w:sz w:val="24"/>
          <w:szCs w:val="24"/>
        </w:rPr>
      </w:pPr>
      <w:r>
        <w:rPr>
          <w:color w:val="000000"/>
          <w:sz w:val="24"/>
          <w:szCs w:val="24"/>
        </w:rPr>
        <w:t xml:space="preserve">užpildytas ir pasirašytas pasiūlymas pagal pateikiamą pasiūlymo formą (3 priedas); </w:t>
      </w:r>
    </w:p>
    <w:p w14:paraId="00000055" w14:textId="77777777" w:rsidR="007F0E38" w:rsidRDefault="009D7516">
      <w:pPr>
        <w:numPr>
          <w:ilvl w:val="1"/>
          <w:numId w:val="7"/>
        </w:numPr>
        <w:pBdr>
          <w:top w:val="nil"/>
          <w:left w:val="nil"/>
          <w:bottom w:val="nil"/>
          <w:right w:val="nil"/>
          <w:between w:val="nil"/>
        </w:pBdr>
        <w:tabs>
          <w:tab w:val="left" w:pos="284"/>
          <w:tab w:val="left" w:pos="426"/>
          <w:tab w:val="left" w:pos="567"/>
        </w:tabs>
        <w:ind w:left="0" w:firstLine="0"/>
        <w:rPr>
          <w:color w:val="000000"/>
          <w:sz w:val="24"/>
          <w:szCs w:val="24"/>
        </w:rPr>
      </w:pPr>
      <w:r>
        <w:rPr>
          <w:color w:val="000000"/>
          <w:sz w:val="24"/>
          <w:szCs w:val="24"/>
        </w:rPr>
        <w:t>įgaliojimas ar kitas dokumentas (pvz., pareigybės aprašymas), suteikiantis teisę pasirašyti tiekėjo pasiūlymą, kai pasiūlymą pasirašo ne juridinio asmens vadovas, o jo įgaliotas asmuo;</w:t>
      </w:r>
    </w:p>
    <w:p w14:paraId="00000056" w14:textId="77777777" w:rsidR="007F0E38" w:rsidRDefault="009D7516">
      <w:pPr>
        <w:numPr>
          <w:ilvl w:val="1"/>
          <w:numId w:val="7"/>
        </w:numPr>
        <w:pBdr>
          <w:top w:val="nil"/>
          <w:left w:val="nil"/>
          <w:bottom w:val="nil"/>
          <w:right w:val="nil"/>
          <w:between w:val="nil"/>
        </w:pBdr>
        <w:tabs>
          <w:tab w:val="left" w:pos="284"/>
          <w:tab w:val="left" w:pos="567"/>
        </w:tabs>
        <w:ind w:left="0" w:firstLine="0"/>
        <w:rPr>
          <w:color w:val="000000"/>
          <w:sz w:val="24"/>
          <w:szCs w:val="24"/>
        </w:rPr>
      </w:pPr>
      <w:r>
        <w:rPr>
          <w:color w:val="000000"/>
          <w:sz w:val="24"/>
          <w:szCs w:val="24"/>
        </w:rPr>
        <w:t>jungtinės veiklos sutartis, jei pasiūlymą pateikia tiekėjų grupė;</w:t>
      </w:r>
    </w:p>
    <w:p w14:paraId="00000057" w14:textId="77777777" w:rsidR="007F0E38" w:rsidRDefault="009D7516">
      <w:pPr>
        <w:numPr>
          <w:ilvl w:val="1"/>
          <w:numId w:val="7"/>
        </w:numPr>
        <w:pBdr>
          <w:top w:val="nil"/>
          <w:left w:val="nil"/>
          <w:bottom w:val="nil"/>
          <w:right w:val="nil"/>
          <w:between w:val="nil"/>
        </w:pBdr>
        <w:tabs>
          <w:tab w:val="left" w:pos="284"/>
          <w:tab w:val="left" w:pos="567"/>
        </w:tabs>
        <w:ind w:left="0" w:firstLine="0"/>
        <w:rPr>
          <w:color w:val="000000"/>
          <w:sz w:val="24"/>
          <w:szCs w:val="24"/>
        </w:rPr>
      </w:pPr>
      <w:r>
        <w:rPr>
          <w:color w:val="000000"/>
          <w:sz w:val="24"/>
          <w:szCs w:val="24"/>
        </w:rPr>
        <w:t>kvalifikacijos dokumentai;</w:t>
      </w:r>
    </w:p>
    <w:p w14:paraId="00000058" w14:textId="77777777" w:rsidR="007F0E38" w:rsidRDefault="009D7516">
      <w:pPr>
        <w:numPr>
          <w:ilvl w:val="1"/>
          <w:numId w:val="7"/>
        </w:numPr>
        <w:pBdr>
          <w:top w:val="nil"/>
          <w:left w:val="nil"/>
          <w:bottom w:val="nil"/>
          <w:right w:val="nil"/>
          <w:between w:val="nil"/>
        </w:pBdr>
        <w:tabs>
          <w:tab w:val="left" w:pos="284"/>
          <w:tab w:val="left" w:pos="567"/>
        </w:tabs>
        <w:ind w:left="0" w:firstLine="0"/>
        <w:rPr>
          <w:color w:val="000000"/>
          <w:sz w:val="24"/>
          <w:szCs w:val="24"/>
        </w:rPr>
      </w:pPr>
      <w:r>
        <w:rPr>
          <w:color w:val="000000"/>
          <w:sz w:val="24"/>
          <w:szCs w:val="24"/>
        </w:rPr>
        <w:t>dokumentai ekonomiškai naudingiausio pasiūlymo išrinkimui;</w:t>
      </w:r>
    </w:p>
    <w:p w14:paraId="00000059" w14:textId="77777777" w:rsidR="007F0E38" w:rsidRDefault="009D7516">
      <w:pPr>
        <w:numPr>
          <w:ilvl w:val="1"/>
          <w:numId w:val="7"/>
        </w:numPr>
        <w:pBdr>
          <w:top w:val="nil"/>
          <w:left w:val="nil"/>
          <w:bottom w:val="nil"/>
          <w:right w:val="nil"/>
          <w:between w:val="nil"/>
        </w:pBdr>
        <w:tabs>
          <w:tab w:val="left" w:pos="284"/>
          <w:tab w:val="left" w:pos="567"/>
        </w:tabs>
        <w:ind w:left="0" w:firstLine="0"/>
        <w:rPr>
          <w:color w:val="000000"/>
          <w:sz w:val="24"/>
          <w:szCs w:val="24"/>
        </w:rPr>
      </w:pPr>
      <w:r>
        <w:rPr>
          <w:color w:val="000000"/>
          <w:sz w:val="24"/>
          <w:szCs w:val="24"/>
        </w:rPr>
        <w:t>kiti dokumentai.</w:t>
      </w:r>
    </w:p>
    <w:p w14:paraId="0000005A" w14:textId="58D9F31D" w:rsidR="007F0E38" w:rsidRDefault="009D7516">
      <w:pPr>
        <w:numPr>
          <w:ilvl w:val="0"/>
          <w:numId w:val="7"/>
        </w:numPr>
        <w:pBdr>
          <w:top w:val="nil"/>
          <w:left w:val="nil"/>
          <w:bottom w:val="nil"/>
          <w:right w:val="nil"/>
          <w:between w:val="nil"/>
        </w:pBdr>
        <w:tabs>
          <w:tab w:val="left" w:pos="284"/>
          <w:tab w:val="left" w:pos="426"/>
        </w:tabs>
        <w:ind w:left="0" w:firstLine="0"/>
        <w:rPr>
          <w:color w:val="000000"/>
          <w:sz w:val="24"/>
          <w:szCs w:val="24"/>
        </w:rPr>
      </w:pPr>
      <w:bookmarkStart w:id="2" w:name="_heading=h.1fob9te" w:colFirst="0" w:colLast="0"/>
      <w:bookmarkEnd w:id="2"/>
      <w:r>
        <w:rPr>
          <w:color w:val="000000"/>
          <w:sz w:val="24"/>
          <w:szCs w:val="24"/>
        </w:rPr>
        <w:t xml:space="preserve">Pasiūlymas turi būti pateiktas iki </w:t>
      </w:r>
      <w:r>
        <w:rPr>
          <w:b/>
          <w:color w:val="000000"/>
          <w:sz w:val="24"/>
          <w:szCs w:val="24"/>
          <w:highlight w:val="yellow"/>
        </w:rPr>
        <w:t xml:space="preserve">2022 m. </w:t>
      </w:r>
      <w:r w:rsidR="00F910F9">
        <w:rPr>
          <w:b/>
          <w:color w:val="000000"/>
          <w:sz w:val="24"/>
          <w:szCs w:val="24"/>
          <w:highlight w:val="yellow"/>
        </w:rPr>
        <w:t xml:space="preserve">gegužės </w:t>
      </w:r>
      <w:r>
        <w:rPr>
          <w:b/>
          <w:color w:val="000000"/>
          <w:sz w:val="24"/>
          <w:szCs w:val="24"/>
          <w:highlight w:val="yellow"/>
        </w:rPr>
        <w:t xml:space="preserve">mėn.  </w:t>
      </w:r>
      <w:r w:rsidR="00E01F3E">
        <w:rPr>
          <w:b/>
          <w:color w:val="000000"/>
          <w:sz w:val="24"/>
          <w:szCs w:val="24"/>
          <w:highlight w:val="yellow"/>
        </w:rPr>
        <w:t>9</w:t>
      </w:r>
      <w:r>
        <w:rPr>
          <w:b/>
          <w:color w:val="000000"/>
          <w:sz w:val="24"/>
          <w:szCs w:val="24"/>
          <w:highlight w:val="yellow"/>
        </w:rPr>
        <w:t xml:space="preserve"> </w:t>
      </w:r>
      <w:r w:rsidR="00EC5B04">
        <w:rPr>
          <w:b/>
          <w:color w:val="000000"/>
          <w:sz w:val="24"/>
          <w:szCs w:val="24"/>
          <w:highlight w:val="yellow"/>
        </w:rPr>
        <w:t xml:space="preserve">d.  </w:t>
      </w:r>
      <w:r w:rsidR="00417C51">
        <w:rPr>
          <w:b/>
          <w:color w:val="000000"/>
          <w:sz w:val="24"/>
          <w:szCs w:val="24"/>
          <w:highlight w:val="yellow"/>
        </w:rPr>
        <w:t xml:space="preserve">16 </w:t>
      </w:r>
      <w:r>
        <w:rPr>
          <w:b/>
          <w:color w:val="000000"/>
          <w:sz w:val="24"/>
          <w:szCs w:val="24"/>
          <w:highlight w:val="yellow"/>
        </w:rPr>
        <w:t xml:space="preserve">val. </w:t>
      </w:r>
      <w:r>
        <w:rPr>
          <w:b/>
          <w:sz w:val="24"/>
          <w:szCs w:val="24"/>
          <w:highlight w:val="yellow"/>
        </w:rPr>
        <w:t>00</w:t>
      </w:r>
      <w:r>
        <w:rPr>
          <w:b/>
          <w:color w:val="000000"/>
          <w:sz w:val="24"/>
          <w:szCs w:val="24"/>
          <w:highlight w:val="yellow"/>
        </w:rPr>
        <w:t xml:space="preserve"> min</w:t>
      </w:r>
      <w:r>
        <w:rPr>
          <w:b/>
          <w:color w:val="000000"/>
          <w:sz w:val="24"/>
          <w:szCs w:val="24"/>
        </w:rPr>
        <w:t>.</w:t>
      </w:r>
      <w:r>
        <w:rPr>
          <w:color w:val="000000"/>
          <w:sz w:val="24"/>
          <w:szCs w:val="24"/>
        </w:rPr>
        <w:t xml:space="preserve"> Lietuvos laiku šių sąlygų 14 punkte nurodytomis priemonėmis. Vėliau gautas pasiūlymas yra nepriimtinas ir nenagrinėjamas. </w:t>
      </w:r>
    </w:p>
    <w:p w14:paraId="0000005B" w14:textId="77777777" w:rsidR="007F0E38" w:rsidRDefault="009D7516">
      <w:pPr>
        <w:numPr>
          <w:ilvl w:val="0"/>
          <w:numId w:val="7"/>
        </w:numPr>
        <w:pBdr>
          <w:top w:val="nil"/>
          <w:left w:val="nil"/>
          <w:bottom w:val="nil"/>
          <w:right w:val="nil"/>
          <w:between w:val="nil"/>
        </w:pBdr>
        <w:tabs>
          <w:tab w:val="left" w:pos="284"/>
          <w:tab w:val="left" w:pos="426"/>
        </w:tabs>
        <w:ind w:left="0" w:firstLine="0"/>
        <w:rPr>
          <w:color w:val="000000"/>
          <w:sz w:val="24"/>
          <w:szCs w:val="24"/>
        </w:rPr>
      </w:pPr>
      <w:r>
        <w:rPr>
          <w:color w:val="000000"/>
          <w:sz w:val="24"/>
          <w:szCs w:val="24"/>
        </w:rPr>
        <w:t>Pasiūlyme tiekėjas turi nurodyti jo galiojimo terminą. Pasiūlymas turi galioti ne trumpiau kaip 90 dienų nuo pasiūlymų pateikimo termino pabaigos. Jei pasiūlyme nenurodytas jo galiojimo laikas, laikoma, kad pasiūlymas galioja tiek, kiek nustatyta pirkimo dokumentuose, t. y. 90 dienų nuo pasiūlymų pateikimo termino pabaigos.</w:t>
      </w:r>
    </w:p>
    <w:p w14:paraId="0000005C" w14:textId="77777777" w:rsidR="007F0E38" w:rsidRDefault="009D7516">
      <w:pPr>
        <w:numPr>
          <w:ilvl w:val="0"/>
          <w:numId w:val="7"/>
        </w:numPr>
        <w:pBdr>
          <w:top w:val="nil"/>
          <w:left w:val="nil"/>
          <w:bottom w:val="nil"/>
          <w:right w:val="nil"/>
          <w:between w:val="nil"/>
        </w:pBdr>
        <w:tabs>
          <w:tab w:val="left" w:pos="284"/>
          <w:tab w:val="left" w:pos="426"/>
        </w:tabs>
        <w:ind w:left="0" w:firstLine="0"/>
        <w:rPr>
          <w:color w:val="000000"/>
          <w:sz w:val="24"/>
          <w:szCs w:val="24"/>
        </w:rPr>
      </w:pPr>
      <w:r>
        <w:rPr>
          <w:color w:val="000000"/>
          <w:sz w:val="24"/>
          <w:szCs w:val="24"/>
        </w:rPr>
        <w:t xml:space="preserve">Pasiūlyme nurodoma paslaugų kaina turi būti apskaičiuota ir išreikšta taip, kaip nurodyta 3 priede. Apskaičiuojant kainą turi būti atsižvelgta į visus perkamų paslaugų kiekius, į pasiūlymo kainos sudėtines dalis, į techninės specifikacijos (1 priedas) reikalavimus bei į visus kitus šių pirkimo dokumentų reikalavimus. Į kainą turi būti įskaityti visi tiekėjo mokami mokesčiai ir visos tiekėjo patiriamos su pasiūlymo rengimu ir su pirkimo sutarties vykdymu susijusios išlaidos. Kainos visuose pasiūlymo </w:t>
      </w:r>
      <w:r>
        <w:rPr>
          <w:color w:val="000000"/>
          <w:sz w:val="24"/>
          <w:szCs w:val="24"/>
        </w:rPr>
        <w:lastRenderedPageBreak/>
        <w:t>dokumentuose turi būti įrašomos tikslumo lygiu iki euro šimtųjų dalių, t.y. suapvalinama paliekant du skaitmenis po kablelio.</w:t>
      </w:r>
    </w:p>
    <w:p w14:paraId="0000005D" w14:textId="77777777" w:rsidR="007F0E38" w:rsidRDefault="009D7516">
      <w:pPr>
        <w:numPr>
          <w:ilvl w:val="0"/>
          <w:numId w:val="7"/>
        </w:numPr>
        <w:pBdr>
          <w:top w:val="nil"/>
          <w:left w:val="nil"/>
          <w:bottom w:val="nil"/>
          <w:right w:val="nil"/>
          <w:between w:val="nil"/>
        </w:pBdr>
        <w:tabs>
          <w:tab w:val="left" w:pos="284"/>
          <w:tab w:val="left" w:pos="426"/>
        </w:tabs>
        <w:ind w:left="0" w:firstLine="0"/>
        <w:rPr>
          <w:color w:val="000000"/>
          <w:sz w:val="24"/>
          <w:szCs w:val="24"/>
        </w:rPr>
      </w:pPr>
      <w:r>
        <w:rPr>
          <w:color w:val="000000"/>
          <w:sz w:val="24"/>
          <w:szCs w:val="24"/>
        </w:rPr>
        <w:t xml:space="preserve">Tiekėjas pasiūlymo formoje (3 priedas) privalo nurodyti, ar jo pasiūlyme yra konfidencialios informacijos, ir kuri informacija yra konfidenciali. Siekiant, kad Pirkimo vykdytojas galėtų užtikrinti tiekėjo informacijos konfidencialumą, elektroniniame pasiūlyme esanti konfidenciali informacija turi būti pateikta atskiru failu. Tiekėjas failo pavadinime nurodo „konfidencialu“ arba ant kiekvieno pasiūlymo lapo, kuriame yra konfidenciali informacija, lapo pradžioje, viršutinės paraštės dešinėje pusėje paryškintomis raidėmis rašo žodį </w:t>
      </w:r>
      <w:r>
        <w:rPr>
          <w:b/>
          <w:color w:val="000000"/>
          <w:sz w:val="24"/>
          <w:szCs w:val="24"/>
        </w:rPr>
        <w:t>„Konfidencialu“</w:t>
      </w:r>
      <w:r>
        <w:rPr>
          <w:color w:val="000000"/>
          <w:sz w:val="24"/>
          <w:szCs w:val="24"/>
        </w:rPr>
        <w:t>.</w:t>
      </w:r>
      <w:r>
        <w:rPr>
          <w:b/>
          <w:color w:val="000000"/>
          <w:sz w:val="24"/>
          <w:szCs w:val="24"/>
        </w:rPr>
        <w:t xml:space="preserve"> </w:t>
      </w:r>
    </w:p>
    <w:p w14:paraId="0000005E" w14:textId="77777777" w:rsidR="007F0E38" w:rsidRDefault="007F0E38">
      <w:pPr>
        <w:pBdr>
          <w:top w:val="nil"/>
          <w:left w:val="nil"/>
          <w:bottom w:val="nil"/>
          <w:right w:val="nil"/>
          <w:between w:val="nil"/>
        </w:pBdr>
        <w:rPr>
          <w:color w:val="000000"/>
          <w:sz w:val="24"/>
          <w:szCs w:val="24"/>
        </w:rPr>
      </w:pPr>
    </w:p>
    <w:p w14:paraId="0000005F" w14:textId="77777777" w:rsidR="007F0E38" w:rsidRDefault="009D7516">
      <w:pPr>
        <w:pStyle w:val="Heading4"/>
        <w:numPr>
          <w:ilvl w:val="0"/>
          <w:numId w:val="8"/>
        </w:numPr>
        <w:ind w:left="0" w:firstLine="0"/>
        <w:rPr>
          <w:b/>
          <w:sz w:val="24"/>
          <w:szCs w:val="24"/>
        </w:rPr>
      </w:pPr>
      <w:r>
        <w:rPr>
          <w:b/>
          <w:sz w:val="24"/>
          <w:szCs w:val="24"/>
        </w:rPr>
        <w:t>PASIŪLYMŲ GALIOJIMO UŽTIKRINIMO IR PIRKIMO SUTARTIES ĮVYKDYMO UŽTIKRINIMO REIKALAVIMAI</w:t>
      </w:r>
    </w:p>
    <w:p w14:paraId="00000060" w14:textId="77777777" w:rsidR="007F0E38" w:rsidRDefault="007F0E38">
      <w:pPr>
        <w:tabs>
          <w:tab w:val="left" w:pos="426"/>
        </w:tabs>
        <w:rPr>
          <w:sz w:val="24"/>
          <w:szCs w:val="24"/>
        </w:rPr>
      </w:pPr>
    </w:p>
    <w:p w14:paraId="00000061" w14:textId="77777777" w:rsidR="007F0E38" w:rsidRDefault="009D7516">
      <w:pPr>
        <w:numPr>
          <w:ilvl w:val="0"/>
          <w:numId w:val="7"/>
        </w:numPr>
        <w:pBdr>
          <w:top w:val="nil"/>
          <w:left w:val="nil"/>
          <w:bottom w:val="nil"/>
          <w:right w:val="nil"/>
          <w:between w:val="nil"/>
        </w:pBdr>
        <w:tabs>
          <w:tab w:val="left" w:pos="426"/>
          <w:tab w:val="left" w:pos="993"/>
        </w:tabs>
        <w:ind w:left="0" w:firstLine="0"/>
        <w:rPr>
          <w:color w:val="000000"/>
          <w:sz w:val="24"/>
          <w:szCs w:val="24"/>
        </w:rPr>
      </w:pPr>
      <w:r>
        <w:rPr>
          <w:color w:val="000000"/>
          <w:sz w:val="24"/>
          <w:szCs w:val="24"/>
        </w:rPr>
        <w:t>Pirkimo vykdytojas nereikalauja pateikti pasiūlymo galiojimo užtikrinimo.</w:t>
      </w:r>
    </w:p>
    <w:p w14:paraId="00000062" w14:textId="77777777" w:rsidR="007F0E38" w:rsidRDefault="009D7516">
      <w:pPr>
        <w:numPr>
          <w:ilvl w:val="0"/>
          <w:numId w:val="7"/>
        </w:numPr>
        <w:pBdr>
          <w:top w:val="nil"/>
          <w:left w:val="nil"/>
          <w:bottom w:val="nil"/>
          <w:right w:val="nil"/>
          <w:between w:val="nil"/>
        </w:pBdr>
        <w:tabs>
          <w:tab w:val="left" w:pos="426"/>
          <w:tab w:val="left" w:pos="993"/>
        </w:tabs>
        <w:ind w:left="0" w:firstLine="0"/>
        <w:rPr>
          <w:color w:val="000000"/>
          <w:sz w:val="24"/>
          <w:szCs w:val="24"/>
        </w:rPr>
      </w:pPr>
      <w:r>
        <w:rPr>
          <w:color w:val="000000"/>
          <w:sz w:val="24"/>
          <w:szCs w:val="24"/>
        </w:rPr>
        <w:t xml:space="preserve">Pirkimo sutarties įvykdymas bus užtikrinamas netesybomis. </w:t>
      </w:r>
    </w:p>
    <w:p w14:paraId="00000063" w14:textId="77777777" w:rsidR="007F0E38" w:rsidRDefault="007F0E38">
      <w:pPr>
        <w:pBdr>
          <w:top w:val="nil"/>
          <w:left w:val="nil"/>
          <w:bottom w:val="nil"/>
          <w:right w:val="nil"/>
          <w:between w:val="nil"/>
        </w:pBdr>
        <w:rPr>
          <w:color w:val="000000"/>
          <w:sz w:val="24"/>
          <w:szCs w:val="24"/>
        </w:rPr>
      </w:pPr>
    </w:p>
    <w:p w14:paraId="00000064" w14:textId="77777777" w:rsidR="007F0E38" w:rsidRDefault="009D7516">
      <w:pPr>
        <w:widowControl w:val="0"/>
        <w:numPr>
          <w:ilvl w:val="0"/>
          <w:numId w:val="8"/>
        </w:numPr>
        <w:pBdr>
          <w:top w:val="nil"/>
          <w:left w:val="nil"/>
          <w:bottom w:val="nil"/>
          <w:right w:val="nil"/>
          <w:between w:val="nil"/>
        </w:pBdr>
        <w:ind w:left="0" w:firstLine="0"/>
        <w:jc w:val="center"/>
        <w:rPr>
          <w:b/>
          <w:color w:val="000000"/>
          <w:sz w:val="24"/>
          <w:szCs w:val="24"/>
        </w:rPr>
      </w:pPr>
      <w:r>
        <w:rPr>
          <w:b/>
          <w:color w:val="000000"/>
          <w:sz w:val="24"/>
          <w:szCs w:val="24"/>
        </w:rPr>
        <w:t xml:space="preserve">SUSIPAŽINIMO SU GAUTAIS PASIŪLYMAIS IR JŲ NAGRINĖJIMO PROCEDŪROS </w:t>
      </w:r>
    </w:p>
    <w:p w14:paraId="00000065" w14:textId="77777777" w:rsidR="007F0E38" w:rsidRDefault="007F0E38">
      <w:pPr>
        <w:rPr>
          <w:b/>
          <w:sz w:val="24"/>
          <w:szCs w:val="24"/>
        </w:rPr>
      </w:pPr>
    </w:p>
    <w:p w14:paraId="00000066" w14:textId="7766DCDF" w:rsidR="007F0E38" w:rsidRDefault="00FD7023">
      <w:pPr>
        <w:widowControl w:val="0"/>
        <w:numPr>
          <w:ilvl w:val="0"/>
          <w:numId w:val="7"/>
        </w:numPr>
        <w:pBdr>
          <w:top w:val="nil"/>
          <w:left w:val="nil"/>
          <w:bottom w:val="nil"/>
          <w:right w:val="nil"/>
          <w:between w:val="nil"/>
        </w:pBdr>
        <w:tabs>
          <w:tab w:val="left" w:pos="426"/>
        </w:tabs>
        <w:ind w:left="0" w:firstLine="0"/>
        <w:rPr>
          <w:color w:val="000000"/>
          <w:sz w:val="24"/>
          <w:szCs w:val="24"/>
        </w:rPr>
      </w:pPr>
      <w:r w:rsidRPr="00FD7023">
        <w:rPr>
          <w:color w:val="000000"/>
          <w:sz w:val="24"/>
          <w:szCs w:val="24"/>
        </w:rPr>
        <w:t xml:space="preserve">Susipažinimas su gautais pasiūlymais vyks </w:t>
      </w:r>
      <w:r w:rsidRPr="00FD7023">
        <w:rPr>
          <w:b/>
          <w:bCs/>
          <w:color w:val="000000"/>
          <w:sz w:val="24"/>
          <w:szCs w:val="24"/>
          <w:highlight w:val="yellow"/>
        </w:rPr>
        <w:t xml:space="preserve">2022 m. </w:t>
      </w:r>
      <w:r w:rsidR="00F910F9">
        <w:rPr>
          <w:b/>
          <w:bCs/>
          <w:color w:val="000000"/>
          <w:sz w:val="24"/>
          <w:szCs w:val="24"/>
          <w:highlight w:val="yellow"/>
        </w:rPr>
        <w:t xml:space="preserve">gegužės </w:t>
      </w:r>
      <w:r w:rsidRPr="00FD7023">
        <w:rPr>
          <w:b/>
          <w:bCs/>
          <w:color w:val="000000"/>
          <w:sz w:val="24"/>
          <w:szCs w:val="24"/>
          <w:highlight w:val="yellow"/>
        </w:rPr>
        <w:t>mėn.</w:t>
      </w:r>
      <w:r w:rsidR="00417C51">
        <w:rPr>
          <w:b/>
          <w:bCs/>
          <w:color w:val="000000"/>
          <w:sz w:val="24"/>
          <w:szCs w:val="24"/>
          <w:highlight w:val="yellow"/>
        </w:rPr>
        <w:t xml:space="preserve"> </w:t>
      </w:r>
      <w:r w:rsidR="00E01F3E">
        <w:rPr>
          <w:b/>
          <w:bCs/>
          <w:color w:val="000000"/>
          <w:sz w:val="24"/>
          <w:szCs w:val="24"/>
          <w:highlight w:val="yellow"/>
        </w:rPr>
        <w:t>9</w:t>
      </w:r>
      <w:r w:rsidRPr="00FD7023">
        <w:rPr>
          <w:b/>
          <w:bCs/>
          <w:color w:val="000000"/>
          <w:sz w:val="24"/>
          <w:szCs w:val="24"/>
          <w:highlight w:val="yellow"/>
        </w:rPr>
        <w:t xml:space="preserve"> d.</w:t>
      </w:r>
      <w:r w:rsidR="00417C51">
        <w:rPr>
          <w:b/>
          <w:bCs/>
          <w:color w:val="000000"/>
          <w:sz w:val="24"/>
          <w:szCs w:val="24"/>
          <w:highlight w:val="yellow"/>
        </w:rPr>
        <w:t xml:space="preserve"> 16</w:t>
      </w:r>
      <w:r w:rsidRPr="00FD7023">
        <w:rPr>
          <w:b/>
          <w:bCs/>
          <w:color w:val="000000"/>
          <w:sz w:val="24"/>
          <w:szCs w:val="24"/>
          <w:highlight w:val="yellow"/>
        </w:rPr>
        <w:t xml:space="preserve"> val. 00 min</w:t>
      </w:r>
      <w:r w:rsidRPr="00FD7023">
        <w:rPr>
          <w:b/>
          <w:bCs/>
          <w:color w:val="000000"/>
          <w:sz w:val="24"/>
          <w:szCs w:val="24"/>
        </w:rPr>
        <w:t>.</w:t>
      </w:r>
      <w:r w:rsidRPr="00FD7023">
        <w:rPr>
          <w:color w:val="000000"/>
          <w:sz w:val="24"/>
          <w:szCs w:val="24"/>
        </w:rPr>
        <w:t xml:space="preserve"> UAB Media Bitės</w:t>
      </w:r>
      <w:r>
        <w:rPr>
          <w:color w:val="000000"/>
          <w:sz w:val="24"/>
          <w:szCs w:val="24"/>
        </w:rPr>
        <w:t xml:space="preserve">, </w:t>
      </w:r>
      <w:r w:rsidRPr="00FD7023">
        <w:rPr>
          <w:color w:val="000000"/>
          <w:sz w:val="24"/>
          <w:szCs w:val="24"/>
        </w:rPr>
        <w:t>Kęstučio g. 25-1, LT-08121 Vilnius</w:t>
      </w:r>
      <w:r>
        <w:rPr>
          <w:color w:val="000000"/>
          <w:sz w:val="24"/>
          <w:szCs w:val="24"/>
        </w:rPr>
        <w:t>.</w:t>
      </w:r>
    </w:p>
    <w:p w14:paraId="00000067" w14:textId="77777777" w:rsidR="007F0E38" w:rsidRDefault="009D7516">
      <w:pPr>
        <w:widowControl w:val="0"/>
        <w:numPr>
          <w:ilvl w:val="0"/>
          <w:numId w:val="7"/>
        </w:numPr>
        <w:pBdr>
          <w:top w:val="nil"/>
          <w:left w:val="nil"/>
          <w:bottom w:val="nil"/>
          <w:right w:val="nil"/>
          <w:between w:val="nil"/>
        </w:pBdr>
        <w:tabs>
          <w:tab w:val="left" w:pos="426"/>
        </w:tabs>
        <w:ind w:left="0" w:firstLine="0"/>
        <w:rPr>
          <w:color w:val="000000"/>
          <w:sz w:val="24"/>
          <w:szCs w:val="24"/>
        </w:rPr>
      </w:pPr>
      <w:r>
        <w:rPr>
          <w:color w:val="000000"/>
          <w:sz w:val="24"/>
          <w:szCs w:val="24"/>
        </w:rPr>
        <w:t>Tiekėjai nedalyvauja susipažinimo su gautais pasiūlymais procedūroje.</w:t>
      </w:r>
    </w:p>
    <w:p w14:paraId="00000068" w14:textId="77777777" w:rsidR="007F0E38" w:rsidRDefault="009D7516">
      <w:pPr>
        <w:numPr>
          <w:ilvl w:val="0"/>
          <w:numId w:val="7"/>
        </w:numPr>
        <w:pBdr>
          <w:top w:val="nil"/>
          <w:left w:val="nil"/>
          <w:bottom w:val="nil"/>
          <w:right w:val="nil"/>
          <w:between w:val="nil"/>
        </w:pBdr>
        <w:tabs>
          <w:tab w:val="left" w:pos="426"/>
        </w:tabs>
        <w:ind w:left="0" w:firstLine="0"/>
        <w:rPr>
          <w:color w:val="000000"/>
          <w:sz w:val="24"/>
          <w:szCs w:val="24"/>
        </w:rPr>
      </w:pPr>
      <w:r>
        <w:rPr>
          <w:color w:val="000000"/>
          <w:sz w:val="24"/>
          <w:szCs w:val="24"/>
        </w:rPr>
        <w:t>Pasiūlymas atmetamas jeigu:</w:t>
      </w:r>
    </w:p>
    <w:p w14:paraId="00000069" w14:textId="77777777" w:rsidR="007F0E38" w:rsidRDefault="009D7516">
      <w:pPr>
        <w:numPr>
          <w:ilvl w:val="1"/>
          <w:numId w:val="7"/>
        </w:numPr>
        <w:pBdr>
          <w:top w:val="nil"/>
          <w:left w:val="nil"/>
          <w:bottom w:val="nil"/>
          <w:right w:val="nil"/>
          <w:between w:val="nil"/>
        </w:pBdr>
        <w:tabs>
          <w:tab w:val="left" w:pos="709"/>
        </w:tabs>
        <w:ind w:left="0" w:firstLine="0"/>
        <w:rPr>
          <w:color w:val="000000"/>
          <w:sz w:val="24"/>
          <w:szCs w:val="24"/>
        </w:rPr>
      </w:pPr>
      <w:r>
        <w:rPr>
          <w:color w:val="000000"/>
          <w:sz w:val="24"/>
          <w:szCs w:val="24"/>
        </w:rPr>
        <w:t>pasiūlymas neatitinka pirkimo dokumentuose nustatytų reikalavimų, sąlygų ir kriterijų;</w:t>
      </w:r>
    </w:p>
    <w:p w14:paraId="0000006A" w14:textId="77777777" w:rsidR="007F0E38" w:rsidRDefault="009D7516">
      <w:pPr>
        <w:numPr>
          <w:ilvl w:val="1"/>
          <w:numId w:val="7"/>
        </w:numPr>
        <w:pBdr>
          <w:top w:val="nil"/>
          <w:left w:val="nil"/>
          <w:bottom w:val="nil"/>
          <w:right w:val="nil"/>
          <w:between w:val="nil"/>
        </w:pBdr>
        <w:tabs>
          <w:tab w:val="left" w:pos="709"/>
        </w:tabs>
        <w:ind w:left="0" w:firstLine="0"/>
        <w:rPr>
          <w:color w:val="000000"/>
          <w:sz w:val="24"/>
          <w:szCs w:val="24"/>
        </w:rPr>
      </w:pPr>
      <w:r>
        <w:rPr>
          <w:color w:val="000000"/>
          <w:sz w:val="24"/>
          <w:szCs w:val="24"/>
        </w:rPr>
        <w:t>Tiekėjas per Pirkimo vykdytojo nustatytą terminą nepatikslino, nepapildė, nepaaiškino informacijos;</w:t>
      </w:r>
    </w:p>
    <w:p w14:paraId="0000006B" w14:textId="77777777" w:rsidR="007F0E38" w:rsidRDefault="009D7516">
      <w:pPr>
        <w:numPr>
          <w:ilvl w:val="1"/>
          <w:numId w:val="7"/>
        </w:numPr>
        <w:pBdr>
          <w:top w:val="nil"/>
          <w:left w:val="nil"/>
          <w:bottom w:val="nil"/>
          <w:right w:val="nil"/>
          <w:between w:val="nil"/>
        </w:pBdr>
        <w:tabs>
          <w:tab w:val="left" w:pos="709"/>
          <w:tab w:val="left" w:pos="1134"/>
        </w:tabs>
        <w:ind w:left="0" w:firstLine="0"/>
        <w:rPr>
          <w:color w:val="000000"/>
          <w:sz w:val="24"/>
          <w:szCs w:val="24"/>
        </w:rPr>
      </w:pPr>
      <w:r>
        <w:rPr>
          <w:color w:val="000000"/>
          <w:sz w:val="24"/>
          <w:szCs w:val="24"/>
        </w:rPr>
        <w:t>pasiūlyta kaina yra per didelė ir Pirkimo vykdytojui nepriimtina.</w:t>
      </w:r>
    </w:p>
    <w:p w14:paraId="0000006C" w14:textId="77777777" w:rsidR="007F0E38" w:rsidRDefault="009D7516">
      <w:pPr>
        <w:numPr>
          <w:ilvl w:val="0"/>
          <w:numId w:val="7"/>
        </w:numPr>
        <w:pBdr>
          <w:top w:val="nil"/>
          <w:left w:val="nil"/>
          <w:bottom w:val="nil"/>
          <w:right w:val="nil"/>
          <w:between w:val="nil"/>
        </w:pBdr>
        <w:tabs>
          <w:tab w:val="left" w:pos="709"/>
          <w:tab w:val="left" w:pos="1134"/>
        </w:tabs>
        <w:ind w:left="0" w:firstLine="0"/>
        <w:rPr>
          <w:color w:val="000000"/>
          <w:sz w:val="24"/>
          <w:szCs w:val="24"/>
        </w:rPr>
      </w:pPr>
      <w:r>
        <w:rPr>
          <w:color w:val="000000"/>
          <w:sz w:val="24"/>
          <w:szCs w:val="24"/>
        </w:rPr>
        <w:t>Pirkimo vykdytojas gali nevertinti viso pasiūlymo, jei patikrinusi jo dalį nustato, kad pasiūlymas turi būti atmestas.</w:t>
      </w:r>
    </w:p>
    <w:p w14:paraId="0000006D" w14:textId="77777777" w:rsidR="007F0E38" w:rsidRDefault="009D7516">
      <w:pPr>
        <w:numPr>
          <w:ilvl w:val="0"/>
          <w:numId w:val="7"/>
        </w:numPr>
        <w:pBdr>
          <w:top w:val="nil"/>
          <w:left w:val="nil"/>
          <w:bottom w:val="nil"/>
          <w:right w:val="nil"/>
          <w:between w:val="nil"/>
        </w:pBdr>
        <w:tabs>
          <w:tab w:val="left" w:pos="709"/>
          <w:tab w:val="left" w:pos="1134"/>
        </w:tabs>
        <w:ind w:left="0" w:firstLine="0"/>
        <w:jc w:val="left"/>
        <w:rPr>
          <w:color w:val="000000"/>
          <w:sz w:val="24"/>
          <w:szCs w:val="24"/>
        </w:rPr>
      </w:pPr>
      <w:r>
        <w:rPr>
          <w:color w:val="000000"/>
          <w:sz w:val="24"/>
          <w:szCs w:val="24"/>
        </w:rPr>
        <w:t>Tais atvejais, kai kelių tiekėjų pasiūlymų ekonominis naudingumas yra vienodas, sudarant pasiūlymų eilę, pirmesnis į šią eilę įrašomas tiekėjas, kurio pasiūlymas pateiktas anksčiausiai.</w:t>
      </w:r>
    </w:p>
    <w:p w14:paraId="0000006E" w14:textId="77777777" w:rsidR="007F0E38" w:rsidRDefault="009D7516">
      <w:pPr>
        <w:numPr>
          <w:ilvl w:val="0"/>
          <w:numId w:val="7"/>
        </w:numPr>
        <w:pBdr>
          <w:top w:val="nil"/>
          <w:left w:val="nil"/>
          <w:bottom w:val="nil"/>
          <w:right w:val="nil"/>
          <w:between w:val="nil"/>
        </w:pBdr>
        <w:tabs>
          <w:tab w:val="left" w:pos="709"/>
          <w:tab w:val="left" w:pos="1134"/>
        </w:tabs>
        <w:ind w:left="0" w:firstLine="0"/>
        <w:jc w:val="left"/>
        <w:rPr>
          <w:color w:val="000000"/>
          <w:sz w:val="24"/>
          <w:szCs w:val="24"/>
        </w:rPr>
      </w:pPr>
      <w:r>
        <w:rPr>
          <w:color w:val="000000"/>
          <w:sz w:val="24"/>
          <w:szCs w:val="24"/>
        </w:rPr>
        <w:t>Pirkimo metu nebus deramasi su tiekėjais dėl jų pateiktų pasiūlymų.</w:t>
      </w:r>
    </w:p>
    <w:p w14:paraId="0000006F" w14:textId="77777777" w:rsidR="007F0E38" w:rsidRDefault="007F0E38">
      <w:pPr>
        <w:pBdr>
          <w:top w:val="nil"/>
          <w:left w:val="nil"/>
          <w:bottom w:val="nil"/>
          <w:right w:val="nil"/>
          <w:between w:val="nil"/>
        </w:pBdr>
        <w:tabs>
          <w:tab w:val="left" w:pos="709"/>
          <w:tab w:val="left" w:pos="1134"/>
        </w:tabs>
        <w:jc w:val="left"/>
        <w:rPr>
          <w:color w:val="000000"/>
          <w:sz w:val="24"/>
          <w:szCs w:val="24"/>
        </w:rPr>
      </w:pPr>
    </w:p>
    <w:p w14:paraId="00000070" w14:textId="77777777" w:rsidR="007F0E38" w:rsidRDefault="009D7516">
      <w:pPr>
        <w:numPr>
          <w:ilvl w:val="0"/>
          <w:numId w:val="8"/>
        </w:numPr>
        <w:pBdr>
          <w:top w:val="nil"/>
          <w:left w:val="nil"/>
          <w:bottom w:val="nil"/>
          <w:right w:val="nil"/>
          <w:between w:val="nil"/>
        </w:pBdr>
        <w:tabs>
          <w:tab w:val="left" w:pos="426"/>
        </w:tabs>
        <w:jc w:val="center"/>
        <w:rPr>
          <w:b/>
          <w:smallCaps/>
          <w:color w:val="000000"/>
          <w:sz w:val="24"/>
          <w:szCs w:val="24"/>
        </w:rPr>
      </w:pPr>
      <w:r>
        <w:rPr>
          <w:b/>
          <w:smallCaps/>
          <w:color w:val="000000"/>
          <w:sz w:val="24"/>
          <w:szCs w:val="24"/>
        </w:rPr>
        <w:t>TIEKĖJO KVALIFIKACIJOS REIKALAVIMAI</w:t>
      </w:r>
    </w:p>
    <w:p w14:paraId="00000071" w14:textId="77777777" w:rsidR="007F0E38" w:rsidRDefault="007F0E38">
      <w:pPr>
        <w:pBdr>
          <w:top w:val="nil"/>
          <w:left w:val="nil"/>
          <w:bottom w:val="nil"/>
          <w:right w:val="nil"/>
          <w:between w:val="nil"/>
        </w:pBdr>
        <w:tabs>
          <w:tab w:val="left" w:pos="426"/>
        </w:tabs>
        <w:ind w:left="1080"/>
        <w:rPr>
          <w:b/>
          <w:smallCaps/>
          <w:color w:val="000000"/>
          <w:sz w:val="24"/>
          <w:szCs w:val="24"/>
        </w:rPr>
      </w:pPr>
    </w:p>
    <w:p w14:paraId="00000072" w14:textId="77777777" w:rsidR="007F0E38" w:rsidRDefault="009D7516">
      <w:pPr>
        <w:widowControl w:val="0"/>
        <w:numPr>
          <w:ilvl w:val="0"/>
          <w:numId w:val="7"/>
        </w:numPr>
        <w:pBdr>
          <w:top w:val="nil"/>
          <w:left w:val="nil"/>
          <w:bottom w:val="nil"/>
          <w:right w:val="nil"/>
          <w:between w:val="nil"/>
        </w:pBdr>
        <w:tabs>
          <w:tab w:val="left" w:pos="567"/>
          <w:tab w:val="left" w:pos="1134"/>
        </w:tabs>
        <w:ind w:left="0" w:firstLine="0"/>
        <w:rPr>
          <w:i/>
          <w:color w:val="000000"/>
          <w:sz w:val="24"/>
          <w:szCs w:val="24"/>
        </w:rPr>
      </w:pPr>
      <w:bookmarkStart w:id="3" w:name="_heading=h.3znysh7" w:colFirst="0" w:colLast="0"/>
      <w:bookmarkEnd w:id="3"/>
      <w:r>
        <w:rPr>
          <w:color w:val="000000"/>
          <w:sz w:val="24"/>
          <w:szCs w:val="24"/>
        </w:rPr>
        <w:t>Tiekėjas turi atitikti 36 p. 1 lentelėje „Tiekėjo kvalifikacijos reikalavimai“ nurodytus tiekėjo kvalifikacijos reikalavimus.</w:t>
      </w:r>
    </w:p>
    <w:p w14:paraId="00000073" w14:textId="77777777" w:rsidR="007F0E38" w:rsidRDefault="009D7516">
      <w:pPr>
        <w:widowControl w:val="0"/>
        <w:numPr>
          <w:ilvl w:val="0"/>
          <w:numId w:val="7"/>
        </w:numPr>
        <w:tabs>
          <w:tab w:val="left" w:pos="567"/>
          <w:tab w:val="left" w:pos="1134"/>
        </w:tabs>
        <w:ind w:left="0" w:firstLine="0"/>
        <w:rPr>
          <w:sz w:val="24"/>
          <w:szCs w:val="24"/>
        </w:rPr>
      </w:pPr>
      <w:r>
        <w:rPr>
          <w:sz w:val="24"/>
          <w:szCs w:val="24"/>
        </w:rPr>
        <w:t xml:space="preserve">Prieš nustatant laimėjusį pasiūlymą ekonomiškai naudingiausią pasiūlymą pateikęs tiekėjas privalo per Pirkimo vykdytojo protingą nustatytą terminą pateikti aktualius dokumentus, patvirtinančius jo </w:t>
      </w:r>
      <w:r>
        <w:rPr>
          <w:sz w:val="24"/>
          <w:szCs w:val="24"/>
        </w:rPr>
        <w:lastRenderedPageBreak/>
        <w:t>atitiktį kvalifikacijos reikalavimams (jei taikoma).</w:t>
      </w:r>
    </w:p>
    <w:p w14:paraId="00000074" w14:textId="77777777" w:rsidR="007F0E38" w:rsidRDefault="009D7516">
      <w:pPr>
        <w:widowControl w:val="0"/>
        <w:numPr>
          <w:ilvl w:val="0"/>
          <w:numId w:val="7"/>
        </w:numPr>
        <w:tabs>
          <w:tab w:val="left" w:pos="567"/>
          <w:tab w:val="left" w:pos="1134"/>
        </w:tabs>
        <w:ind w:left="0" w:firstLine="0"/>
        <w:rPr>
          <w:sz w:val="24"/>
          <w:szCs w:val="24"/>
        </w:rPr>
      </w:pPr>
      <w:r>
        <w:rPr>
          <w:sz w:val="24"/>
          <w:szCs w:val="24"/>
        </w:rPr>
        <w:t>Tiekėjo kvalifikacija turi būti įgyta iki pasiūlymų pateikimo termino pabaigos ir tai turi būti užfiksuota patvirtinančiame dokumente (jei taikoma).</w:t>
      </w:r>
    </w:p>
    <w:p w14:paraId="00000075" w14:textId="77777777" w:rsidR="007F0E38" w:rsidRDefault="009D7516">
      <w:pPr>
        <w:widowControl w:val="0"/>
        <w:numPr>
          <w:ilvl w:val="0"/>
          <w:numId w:val="7"/>
        </w:numPr>
        <w:tabs>
          <w:tab w:val="left" w:pos="567"/>
          <w:tab w:val="left" w:pos="1134"/>
        </w:tabs>
        <w:ind w:left="0" w:firstLine="0"/>
        <w:rPr>
          <w:sz w:val="24"/>
          <w:szCs w:val="24"/>
        </w:rPr>
      </w:pPr>
      <w:r>
        <w:rPr>
          <w:sz w:val="24"/>
          <w:szCs w:val="24"/>
        </w:rPr>
        <w:t>Pirkimo vykdytojas bet kuriuo pirkimo procedūros metu gali paprašyti tiekėjų pateikti visus ar dalį dokumentų, patvirtinančių jų atitiktį kvalifikacijos reikalavimams (jei taikoma), jeigu tai būtina siekiant užtikrinti tinkamą pirkimo procedūros atlikimą.</w:t>
      </w:r>
    </w:p>
    <w:p w14:paraId="00000076" w14:textId="77777777" w:rsidR="007F0E38" w:rsidRDefault="009D7516">
      <w:pPr>
        <w:widowControl w:val="0"/>
        <w:numPr>
          <w:ilvl w:val="0"/>
          <w:numId w:val="7"/>
        </w:numPr>
        <w:tabs>
          <w:tab w:val="left" w:pos="567"/>
          <w:tab w:val="left" w:pos="1134"/>
        </w:tabs>
        <w:ind w:left="0" w:firstLine="0"/>
        <w:rPr>
          <w:sz w:val="24"/>
          <w:szCs w:val="24"/>
        </w:rPr>
      </w:pPr>
      <w:r>
        <w:rPr>
          <w:sz w:val="24"/>
          <w:szCs w:val="24"/>
        </w:rPr>
        <w:t>Jeigu Pirkimo vykdytojui kyla abejonių dėl tiekėjo tinkamumo, jis turi kreiptis į kompetentingas institucijas, kad gautų visą reikiamą informaciją. Jeigu reikalinga informacija yra susijusi su tiekėju iš kitos valstybės narės negu pirkimo vykdytojas, jis gali kreiptis į atitinkamas tos valstybės kompetentingas institucijas.</w:t>
      </w:r>
    </w:p>
    <w:p w14:paraId="00000077" w14:textId="77777777" w:rsidR="007F0E38" w:rsidRDefault="009D7516">
      <w:pPr>
        <w:widowControl w:val="0"/>
        <w:numPr>
          <w:ilvl w:val="0"/>
          <w:numId w:val="7"/>
        </w:numPr>
        <w:tabs>
          <w:tab w:val="left" w:pos="567"/>
          <w:tab w:val="left" w:pos="1134"/>
        </w:tabs>
        <w:ind w:left="0" w:firstLine="0"/>
      </w:pPr>
      <w:r>
        <w:rPr>
          <w:sz w:val="24"/>
          <w:szCs w:val="24"/>
        </w:rPr>
        <w:t>Pirkimo vykdytojas nereikalauja iš dalyvio pateikti dokumentų, patvirtinančių jo atitiktį kvalifikacijos reikalavimams (jei taikoma), jeigu jis:</w:t>
      </w:r>
    </w:p>
    <w:p w14:paraId="00000078" w14:textId="77777777" w:rsidR="007F0E38" w:rsidRDefault="009D7516">
      <w:pPr>
        <w:widowControl w:val="0"/>
        <w:numPr>
          <w:ilvl w:val="1"/>
          <w:numId w:val="7"/>
        </w:numPr>
        <w:tabs>
          <w:tab w:val="left" w:pos="567"/>
          <w:tab w:val="left" w:pos="1134"/>
        </w:tabs>
        <w:ind w:left="0" w:firstLine="0"/>
        <w:rPr>
          <w:sz w:val="24"/>
          <w:szCs w:val="24"/>
        </w:rPr>
      </w:pPr>
      <w:r>
        <w:rPr>
          <w:sz w:val="24"/>
          <w:szCs w:val="24"/>
        </w:rPr>
        <w:t>turi galimybę susipažinti su šiais dokumentais ar informacija tiesiogiai ir neatlygintinai prisijungusi prie nacionalinės duomenų bazės bet kurioje valstybėje narėje;</w:t>
      </w:r>
    </w:p>
    <w:p w14:paraId="00000079" w14:textId="77777777" w:rsidR="007F0E38" w:rsidRDefault="009D7516">
      <w:pPr>
        <w:widowControl w:val="0"/>
        <w:numPr>
          <w:ilvl w:val="1"/>
          <w:numId w:val="7"/>
        </w:numPr>
        <w:tabs>
          <w:tab w:val="left" w:pos="567"/>
          <w:tab w:val="left" w:pos="1134"/>
        </w:tabs>
        <w:ind w:left="0" w:firstLine="0"/>
        <w:rPr>
          <w:sz w:val="24"/>
          <w:szCs w:val="24"/>
        </w:rPr>
      </w:pPr>
      <w:r>
        <w:rPr>
          <w:sz w:val="24"/>
          <w:szCs w:val="24"/>
        </w:rPr>
        <w:t>šiuos dokumentus jau turi iš ankstesnių pirkimo procedūrų.</w:t>
      </w:r>
    </w:p>
    <w:p w14:paraId="0000007A" w14:textId="77777777" w:rsidR="007F0E38" w:rsidRDefault="009D7516">
      <w:pPr>
        <w:widowControl w:val="0"/>
        <w:numPr>
          <w:ilvl w:val="0"/>
          <w:numId w:val="7"/>
        </w:numPr>
        <w:tabs>
          <w:tab w:val="left" w:pos="567"/>
          <w:tab w:val="left" w:pos="1134"/>
        </w:tabs>
        <w:ind w:left="0" w:firstLine="0"/>
        <w:rPr>
          <w:sz w:val="24"/>
          <w:szCs w:val="24"/>
        </w:rPr>
      </w:pPr>
      <w:r>
        <w:rPr>
          <w:sz w:val="24"/>
          <w:szCs w:val="24"/>
        </w:rPr>
        <w:t>Pirkimo vykdytojas Tiekėjui kelia šiuos kvalifikacijos reikalavimus:</w:t>
      </w:r>
    </w:p>
    <w:p w14:paraId="0000007B" w14:textId="77777777" w:rsidR="007F0E38" w:rsidRDefault="009D7516">
      <w:pPr>
        <w:widowControl w:val="0"/>
        <w:tabs>
          <w:tab w:val="left" w:pos="567"/>
          <w:tab w:val="left" w:pos="1134"/>
        </w:tabs>
        <w:spacing w:before="0"/>
        <w:jc w:val="right"/>
        <w:rPr>
          <w:b/>
          <w:i/>
          <w:sz w:val="24"/>
          <w:szCs w:val="24"/>
        </w:rPr>
      </w:pPr>
      <w:r>
        <w:rPr>
          <w:b/>
          <w:i/>
          <w:sz w:val="24"/>
          <w:szCs w:val="24"/>
        </w:rPr>
        <w:t>1 lentelė</w:t>
      </w:r>
    </w:p>
    <w:tbl>
      <w:tblPr>
        <w:tblStyle w:val="ae"/>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
        <w:gridCol w:w="4819"/>
        <w:gridCol w:w="4394"/>
      </w:tblGrid>
      <w:tr w:rsidR="007F0E38" w14:paraId="72B14408" w14:textId="77777777">
        <w:tc>
          <w:tcPr>
            <w:tcW w:w="852" w:type="dxa"/>
            <w:tcBorders>
              <w:top w:val="single" w:sz="4" w:space="0" w:color="000000"/>
              <w:left w:val="single" w:sz="4" w:space="0" w:color="000000"/>
              <w:bottom w:val="single" w:sz="4" w:space="0" w:color="000000"/>
            </w:tcBorders>
            <w:shd w:val="clear" w:color="auto" w:fill="auto"/>
          </w:tcPr>
          <w:p w14:paraId="0000007C" w14:textId="77777777" w:rsidR="007F0E38" w:rsidRDefault="009D7516">
            <w:pPr>
              <w:widowControl w:val="0"/>
              <w:spacing w:before="0"/>
              <w:ind w:firstLine="0"/>
              <w:rPr>
                <w:b/>
                <w:sz w:val="24"/>
                <w:szCs w:val="24"/>
              </w:rPr>
            </w:pPr>
            <w:r>
              <w:rPr>
                <w:b/>
                <w:sz w:val="24"/>
                <w:szCs w:val="24"/>
              </w:rPr>
              <w:t>Eil.</w:t>
            </w:r>
          </w:p>
          <w:p w14:paraId="0000007D" w14:textId="77777777" w:rsidR="007F0E38" w:rsidRDefault="009D7516">
            <w:pPr>
              <w:widowControl w:val="0"/>
              <w:spacing w:before="0"/>
              <w:ind w:firstLine="0"/>
              <w:rPr>
                <w:b/>
                <w:sz w:val="24"/>
                <w:szCs w:val="24"/>
              </w:rPr>
            </w:pPr>
            <w:r>
              <w:rPr>
                <w:b/>
                <w:sz w:val="24"/>
                <w:szCs w:val="24"/>
              </w:rPr>
              <w:t>Nr.</w:t>
            </w:r>
          </w:p>
        </w:tc>
        <w:tc>
          <w:tcPr>
            <w:tcW w:w="4819" w:type="dxa"/>
            <w:tcBorders>
              <w:top w:val="single" w:sz="4" w:space="0" w:color="000000"/>
              <w:left w:val="single" w:sz="4" w:space="0" w:color="000000"/>
              <w:bottom w:val="single" w:sz="4" w:space="0" w:color="000000"/>
              <w:right w:val="single" w:sz="4" w:space="0" w:color="000000"/>
            </w:tcBorders>
          </w:tcPr>
          <w:p w14:paraId="0000007E" w14:textId="77777777" w:rsidR="007F0E38" w:rsidRDefault="009D7516">
            <w:pPr>
              <w:widowControl w:val="0"/>
              <w:tabs>
                <w:tab w:val="left" w:pos="0"/>
                <w:tab w:val="left" w:pos="1080"/>
              </w:tabs>
              <w:ind w:firstLine="0"/>
              <w:rPr>
                <w:b/>
                <w:sz w:val="24"/>
                <w:szCs w:val="24"/>
              </w:rPr>
            </w:pPr>
            <w:r>
              <w:rPr>
                <w:b/>
                <w:sz w:val="24"/>
                <w:szCs w:val="24"/>
              </w:rPr>
              <w:t>Tiekėjo kvalifikaciniai reikalavimai</w:t>
            </w:r>
            <w:r>
              <w:rPr>
                <w:sz w:val="24"/>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000007F" w14:textId="77777777" w:rsidR="007F0E38" w:rsidRDefault="009D7516">
            <w:pPr>
              <w:widowControl w:val="0"/>
              <w:ind w:firstLine="0"/>
              <w:rPr>
                <w:b/>
                <w:sz w:val="24"/>
                <w:szCs w:val="24"/>
              </w:rPr>
            </w:pPr>
            <w:r>
              <w:rPr>
                <w:b/>
                <w:sz w:val="24"/>
                <w:szCs w:val="24"/>
              </w:rPr>
              <w:t>Kaip atitikimo įrodymą reikia pateikti</w:t>
            </w:r>
          </w:p>
        </w:tc>
      </w:tr>
      <w:tr w:rsidR="007F0E38" w14:paraId="158BE324" w14:textId="77777777">
        <w:trPr>
          <w:trHeight w:val="1229"/>
        </w:trPr>
        <w:tc>
          <w:tcPr>
            <w:tcW w:w="852" w:type="dxa"/>
            <w:tcBorders>
              <w:top w:val="single" w:sz="4" w:space="0" w:color="000000"/>
              <w:left w:val="single" w:sz="4" w:space="0" w:color="000000"/>
              <w:bottom w:val="single" w:sz="4" w:space="0" w:color="000000"/>
            </w:tcBorders>
            <w:shd w:val="clear" w:color="auto" w:fill="auto"/>
          </w:tcPr>
          <w:p w14:paraId="00000080" w14:textId="77777777" w:rsidR="007F0E38" w:rsidRDefault="009D7516">
            <w:pPr>
              <w:widowControl w:val="0"/>
              <w:spacing w:before="0"/>
              <w:ind w:firstLine="0"/>
              <w:rPr>
                <w:sz w:val="24"/>
                <w:szCs w:val="24"/>
              </w:rPr>
            </w:pPr>
            <w:r>
              <w:rPr>
                <w:sz w:val="24"/>
                <w:szCs w:val="24"/>
              </w:rPr>
              <w:t>1.</w:t>
            </w:r>
          </w:p>
        </w:tc>
        <w:tc>
          <w:tcPr>
            <w:tcW w:w="4819" w:type="dxa"/>
            <w:tcBorders>
              <w:top w:val="single" w:sz="4" w:space="0" w:color="000000"/>
              <w:left w:val="single" w:sz="4" w:space="0" w:color="000000"/>
              <w:bottom w:val="single" w:sz="4" w:space="0" w:color="000000"/>
              <w:right w:val="single" w:sz="4" w:space="0" w:color="000000"/>
            </w:tcBorders>
          </w:tcPr>
          <w:p w14:paraId="00000081" w14:textId="457B86D6" w:rsidR="007F0E38" w:rsidRDefault="009D7516">
            <w:pPr>
              <w:shd w:val="clear" w:color="auto" w:fill="FFFFFF"/>
              <w:spacing w:before="0"/>
              <w:ind w:firstLine="0"/>
              <w:jc w:val="left"/>
              <w:rPr>
                <w:sz w:val="24"/>
                <w:szCs w:val="24"/>
              </w:rPr>
            </w:pPr>
            <w:bookmarkStart w:id="4" w:name="_heading=h.2et92p0" w:colFirst="0" w:colLast="0"/>
            <w:bookmarkEnd w:id="4"/>
            <w:r>
              <w:rPr>
                <w:sz w:val="24"/>
                <w:szCs w:val="24"/>
              </w:rPr>
              <w:t>Tiekėjas, tiekėjų grupės partneriai kartu su subtiekėjais, per paskutinius 3 metus iki pasiūlymų pateikimo termino pabaigos arba per laiką nuo tiekėjo įregistravimo dienos (jeigu tiekėjas vykdė veiklą mažiau nei 3 metus), yra tinkamai įvykdęs ir (ar) vykdo bent 1 (vieną) panašią į pirkimo objektą sutartį, kurios vertė yra ne mažesnė kaip 25 000,00 Eur be PVM.  Panašia sutartimi laikoma  viešųjų ryšių planavimo ir vykdymo paslaugų sutartis, susijusi su rinkodaros kampanijų kūrybiniu įgyvendinimu, rinkodaros kampanijų kūrybinio įgyvendinimo paslaugų sutartis (kūrybinio koncepto sukūrimas, kūrybinės strategijos sukūrimas,  kūrybinio koncepto įgyvendinimas, rinkodaros kampanijos priemonių sukūrimas, rinkodaros kampanijos priemonių tiražavimas, video klipų scenarijaus parengimas, kūrybinis rašymas)</w:t>
            </w:r>
            <w:r w:rsidR="00B2147D">
              <w:rPr>
                <w:sz w:val="24"/>
                <w:szCs w:val="24"/>
              </w:rPr>
              <w:t>.</w:t>
            </w:r>
            <w:r>
              <w:rPr>
                <w:sz w:val="24"/>
                <w:szCs w:val="24"/>
              </w:rPr>
              <w:t xml:space="preserve"> </w:t>
            </w:r>
          </w:p>
          <w:p w14:paraId="00000082" w14:textId="77777777" w:rsidR="007F0E38" w:rsidRDefault="009D7516">
            <w:pPr>
              <w:shd w:val="clear" w:color="auto" w:fill="FFFFFF"/>
              <w:spacing w:before="0"/>
              <w:ind w:firstLine="0"/>
              <w:jc w:val="left"/>
              <w:rPr>
                <w:sz w:val="24"/>
                <w:szCs w:val="24"/>
              </w:rPr>
            </w:pPr>
            <w:r>
              <w:rPr>
                <w:sz w:val="24"/>
                <w:szCs w:val="24"/>
              </w:rPr>
              <w:t xml:space="preserve">Jei tiekėjas teikia informaciją apie vykdomą sutartį, laikoma, kad jo patirtis atitinka keliamą reikalavimą, jei įvykdyta sutarties vertė per pastaruosius 3 metus arba per laiką nuo tiekėjo įregistravimo dienos (jeigu tiekėjas vykdė </w:t>
            </w:r>
            <w:r>
              <w:rPr>
                <w:sz w:val="24"/>
                <w:szCs w:val="24"/>
              </w:rPr>
              <w:lastRenderedPageBreak/>
              <w:t>veiklą mažiau nei 3 metus) yra ne mažesnė nei 25 000,00 Eur be PVM.</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0000083" w14:textId="77777777" w:rsidR="007F0E38" w:rsidRDefault="009D7516">
            <w:pPr>
              <w:widowControl w:val="0"/>
              <w:ind w:firstLine="0"/>
              <w:rPr>
                <w:sz w:val="24"/>
                <w:szCs w:val="24"/>
              </w:rPr>
            </w:pPr>
            <w:r>
              <w:rPr>
                <w:sz w:val="24"/>
                <w:szCs w:val="24"/>
              </w:rPr>
              <w:lastRenderedPageBreak/>
              <w:t>Tiekėjo vadovo arba kito tiekėjo įgalioto atstovo parašu patvirtintas per paskutinius 3 metus iki pasiūlymų pateikimo termino pabaigos arba per laiką nuo tiekėjo įregistravimo dienos (jeigu tiekėjas vykdė veiklą mažiau nei 3 metus) įvykdytų sutarčių sąrašas, kuriame turi būti nurodyta: sutarties pavadinimas, sutarties turinio aprašymas, sutarties vykdymo datos, sutarties vertė (įvykdyta dalis), užsakovas ir kontaktiniai duomenys.</w:t>
            </w:r>
          </w:p>
          <w:p w14:paraId="00000084" w14:textId="77777777" w:rsidR="007F0E38" w:rsidRDefault="009D7516">
            <w:pPr>
              <w:widowControl w:val="0"/>
              <w:ind w:firstLine="0"/>
              <w:rPr>
                <w:sz w:val="24"/>
                <w:szCs w:val="24"/>
              </w:rPr>
            </w:pPr>
            <w:r>
              <w:rPr>
                <w:sz w:val="24"/>
                <w:szCs w:val="24"/>
              </w:rPr>
              <w:t>Užsakovų atsiliepimai apie tinkamai įvykdytas sutartis ar jų dalį.</w:t>
            </w:r>
          </w:p>
          <w:p w14:paraId="00000085" w14:textId="77777777" w:rsidR="007F0E38" w:rsidRDefault="007F0E38">
            <w:pPr>
              <w:widowControl w:val="0"/>
              <w:ind w:firstLine="0"/>
              <w:rPr>
                <w:sz w:val="24"/>
                <w:szCs w:val="24"/>
              </w:rPr>
            </w:pPr>
          </w:p>
        </w:tc>
      </w:tr>
      <w:tr w:rsidR="007F0E38" w14:paraId="329595D9" w14:textId="77777777">
        <w:trPr>
          <w:trHeight w:val="5798"/>
        </w:trPr>
        <w:tc>
          <w:tcPr>
            <w:tcW w:w="852" w:type="dxa"/>
            <w:tcBorders>
              <w:top w:val="single" w:sz="4" w:space="0" w:color="000000"/>
              <w:left w:val="single" w:sz="4" w:space="0" w:color="000000"/>
              <w:bottom w:val="single" w:sz="4" w:space="0" w:color="000000"/>
            </w:tcBorders>
            <w:shd w:val="clear" w:color="auto" w:fill="auto"/>
          </w:tcPr>
          <w:p w14:paraId="00000086" w14:textId="77777777" w:rsidR="007F0E38" w:rsidRDefault="009D7516">
            <w:pPr>
              <w:widowControl w:val="0"/>
              <w:spacing w:before="0"/>
              <w:ind w:firstLine="0"/>
              <w:rPr>
                <w:sz w:val="24"/>
                <w:szCs w:val="24"/>
              </w:rPr>
            </w:pPr>
            <w:r>
              <w:rPr>
                <w:sz w:val="24"/>
                <w:szCs w:val="24"/>
              </w:rPr>
              <w:t>2.</w:t>
            </w:r>
          </w:p>
        </w:tc>
        <w:tc>
          <w:tcPr>
            <w:tcW w:w="4819" w:type="dxa"/>
            <w:tcBorders>
              <w:top w:val="single" w:sz="4" w:space="0" w:color="000000"/>
              <w:left w:val="single" w:sz="4" w:space="0" w:color="000000"/>
              <w:bottom w:val="single" w:sz="4" w:space="0" w:color="000000"/>
              <w:right w:val="single" w:sz="4" w:space="0" w:color="000000"/>
            </w:tcBorders>
          </w:tcPr>
          <w:p w14:paraId="00000087" w14:textId="77777777" w:rsidR="007F0E38" w:rsidRDefault="009D7516">
            <w:pPr>
              <w:widowControl w:val="0"/>
              <w:tabs>
                <w:tab w:val="left" w:pos="0"/>
                <w:tab w:val="left" w:pos="1080"/>
              </w:tabs>
              <w:spacing w:before="0"/>
              <w:ind w:firstLine="0"/>
              <w:jc w:val="left"/>
              <w:rPr>
                <w:sz w:val="24"/>
                <w:szCs w:val="24"/>
              </w:rPr>
            </w:pPr>
            <w:r>
              <w:rPr>
                <w:sz w:val="24"/>
                <w:szCs w:val="24"/>
              </w:rPr>
              <w:t>Tiekėjas pirkimo sutarties vykdymui turi turėti nurodytus specialistus:</w:t>
            </w:r>
          </w:p>
          <w:p w14:paraId="00000088" w14:textId="77777777" w:rsidR="007F0E38" w:rsidRDefault="009D7516">
            <w:pPr>
              <w:widowControl w:val="0"/>
              <w:tabs>
                <w:tab w:val="left" w:pos="0"/>
                <w:tab w:val="left" w:pos="1080"/>
              </w:tabs>
              <w:spacing w:before="0"/>
              <w:ind w:firstLine="0"/>
              <w:jc w:val="left"/>
              <w:rPr>
                <w:sz w:val="24"/>
                <w:szCs w:val="24"/>
              </w:rPr>
            </w:pPr>
            <w:r>
              <w:rPr>
                <w:sz w:val="24"/>
                <w:szCs w:val="24"/>
              </w:rPr>
              <w:t xml:space="preserve">Bent 1 (vieną) projektų vadovą-media planavimo specialistą, kuris per paskutinius 5 (penkerius)  metus yra vadovavęs bent 1 (vienam) kultūros komunikacijos/ viešųjų ryšių/ rinkodaros kampanijos projektui;  </w:t>
            </w:r>
          </w:p>
          <w:p w14:paraId="00000089" w14:textId="77777777" w:rsidR="007F0E38" w:rsidRDefault="007F0E38">
            <w:pPr>
              <w:widowControl w:val="0"/>
              <w:tabs>
                <w:tab w:val="left" w:pos="0"/>
                <w:tab w:val="left" w:pos="1080"/>
              </w:tabs>
              <w:spacing w:before="0"/>
              <w:jc w:val="left"/>
              <w:rPr>
                <w:sz w:val="24"/>
                <w:szCs w:val="24"/>
              </w:rPr>
            </w:pPr>
          </w:p>
          <w:p w14:paraId="0000008A" w14:textId="77777777" w:rsidR="007F0E38" w:rsidRDefault="009D7516">
            <w:pPr>
              <w:widowControl w:val="0"/>
              <w:tabs>
                <w:tab w:val="left" w:pos="0"/>
                <w:tab w:val="left" w:pos="1080"/>
              </w:tabs>
              <w:spacing w:before="0"/>
              <w:ind w:firstLine="0"/>
              <w:jc w:val="left"/>
              <w:rPr>
                <w:sz w:val="24"/>
                <w:szCs w:val="24"/>
              </w:rPr>
            </w:pPr>
            <w:r>
              <w:rPr>
                <w:sz w:val="24"/>
                <w:szCs w:val="24"/>
              </w:rPr>
              <w:t>Bent 1 (vieną) dizainerį -maketuotoją, kuris per paskutinius 5 (penkerius)  metus dizainerio- maketuotojo pareigose yra dirbęs įgyvendinant bent 1 (vieną) kultūros komunikacijos/ viešųjų ryšių/ rinkodaros kampanijos projektą;</w:t>
            </w:r>
          </w:p>
          <w:p w14:paraId="0000008B" w14:textId="77777777" w:rsidR="007F0E38" w:rsidRDefault="007F0E38">
            <w:pPr>
              <w:widowControl w:val="0"/>
              <w:tabs>
                <w:tab w:val="left" w:pos="0"/>
                <w:tab w:val="left" w:pos="1080"/>
              </w:tabs>
              <w:spacing w:before="0"/>
              <w:jc w:val="left"/>
              <w:rPr>
                <w:sz w:val="24"/>
                <w:szCs w:val="24"/>
              </w:rPr>
            </w:pPr>
          </w:p>
          <w:p w14:paraId="0000008C" w14:textId="77777777" w:rsidR="007F0E38" w:rsidRDefault="009D7516">
            <w:pPr>
              <w:widowControl w:val="0"/>
              <w:tabs>
                <w:tab w:val="left" w:pos="0"/>
                <w:tab w:val="left" w:pos="1080"/>
              </w:tabs>
              <w:spacing w:before="0"/>
              <w:ind w:firstLine="0"/>
              <w:jc w:val="left"/>
              <w:rPr>
                <w:sz w:val="24"/>
                <w:szCs w:val="24"/>
              </w:rPr>
            </w:pPr>
            <w:r>
              <w:rPr>
                <w:sz w:val="24"/>
                <w:szCs w:val="24"/>
              </w:rPr>
              <w:t>Bent 1 (vieną) reklaminių tekstų  kūrėją, kuris per paskutinius 5 (penkerius)  metus</w:t>
            </w:r>
          </w:p>
          <w:p w14:paraId="0000008D" w14:textId="0653ADE9" w:rsidR="007F0E38" w:rsidRDefault="009B1674">
            <w:pPr>
              <w:widowControl w:val="0"/>
              <w:tabs>
                <w:tab w:val="left" w:pos="0"/>
                <w:tab w:val="left" w:pos="1080"/>
              </w:tabs>
              <w:spacing w:before="0"/>
              <w:ind w:firstLine="0"/>
              <w:jc w:val="left"/>
              <w:rPr>
                <w:sz w:val="24"/>
                <w:szCs w:val="24"/>
              </w:rPr>
            </w:pPr>
            <w:r>
              <w:rPr>
                <w:sz w:val="24"/>
                <w:szCs w:val="24"/>
              </w:rPr>
              <w:t>y</w:t>
            </w:r>
            <w:r w:rsidR="009D7516">
              <w:rPr>
                <w:sz w:val="24"/>
                <w:szCs w:val="24"/>
              </w:rPr>
              <w:t>ra sukūręs reklaminius tekstus, įgyvendinant bent 1 (vieną) kultūros komunikacijos/ viešųjų ryšių/ rinkodaros kampanijos projektą</w:t>
            </w:r>
            <w:r>
              <w:rPr>
                <w:sz w:val="24"/>
                <w:szCs w:val="24"/>
              </w:rPr>
              <w:t>.</w:t>
            </w:r>
          </w:p>
          <w:p w14:paraId="0000008E" w14:textId="77777777" w:rsidR="007F0E38" w:rsidRDefault="009D7516">
            <w:pPr>
              <w:widowControl w:val="0"/>
              <w:tabs>
                <w:tab w:val="left" w:pos="0"/>
                <w:tab w:val="left" w:pos="1080"/>
              </w:tabs>
              <w:spacing w:before="0"/>
              <w:jc w:val="left"/>
              <w:rPr>
                <w:sz w:val="24"/>
                <w:szCs w:val="24"/>
              </w:rPr>
            </w:pPr>
            <w:r>
              <w:rPr>
                <w:sz w:val="24"/>
                <w:szCs w:val="24"/>
              </w:rPr>
              <w:t xml:space="preserve"> </w:t>
            </w:r>
          </w:p>
          <w:p w14:paraId="0000008F" w14:textId="77777777" w:rsidR="007F0E38" w:rsidRDefault="009D7516">
            <w:pPr>
              <w:widowControl w:val="0"/>
              <w:tabs>
                <w:tab w:val="left" w:pos="0"/>
                <w:tab w:val="left" w:pos="1080"/>
              </w:tabs>
              <w:spacing w:before="0"/>
              <w:ind w:firstLine="0"/>
              <w:jc w:val="left"/>
              <w:rPr>
                <w:i/>
                <w:sz w:val="24"/>
                <w:szCs w:val="24"/>
              </w:rPr>
            </w:pPr>
            <w:r>
              <w:rPr>
                <w:i/>
                <w:sz w:val="24"/>
                <w:szCs w:val="24"/>
              </w:rPr>
              <w:t>Tiekėjas gali siūlyti tą patį specialistą vienai ar kelioms pozicijoms, jei jis atitinka nustatytus reikalavimus.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0000090" w14:textId="77777777" w:rsidR="007F0E38" w:rsidRDefault="009D7516">
            <w:pPr>
              <w:widowControl w:val="0"/>
              <w:ind w:firstLine="0"/>
              <w:rPr>
                <w:sz w:val="24"/>
                <w:szCs w:val="24"/>
              </w:rPr>
            </w:pPr>
            <w:r>
              <w:rPr>
                <w:sz w:val="24"/>
                <w:szCs w:val="24"/>
              </w:rPr>
              <w:t>Tiekėjo patvirtintas specialistų,  kurie bus atsakingi už pirkimo sutarties vykdymą, sąrašas, kiekvieno specialisto gyvenimo aprašymas ar darbinės patirties aprašymas, kuriame būtų pateikta informacija apie reikalaujamas kompetencijas.</w:t>
            </w:r>
          </w:p>
        </w:tc>
      </w:tr>
    </w:tbl>
    <w:p w14:paraId="00000091" w14:textId="77777777" w:rsidR="007F0E38" w:rsidRDefault="007F0E38">
      <w:pPr>
        <w:pBdr>
          <w:top w:val="nil"/>
          <w:left w:val="nil"/>
          <w:bottom w:val="nil"/>
          <w:right w:val="nil"/>
          <w:between w:val="nil"/>
        </w:pBdr>
        <w:tabs>
          <w:tab w:val="left" w:pos="426"/>
        </w:tabs>
        <w:ind w:left="1080"/>
        <w:rPr>
          <w:b/>
          <w:smallCaps/>
          <w:color w:val="000000"/>
          <w:sz w:val="24"/>
          <w:szCs w:val="24"/>
        </w:rPr>
      </w:pPr>
    </w:p>
    <w:p w14:paraId="00000092" w14:textId="77777777" w:rsidR="007F0E38" w:rsidRDefault="009D7516">
      <w:pPr>
        <w:widowControl w:val="0"/>
        <w:numPr>
          <w:ilvl w:val="0"/>
          <w:numId w:val="8"/>
        </w:numPr>
        <w:pBdr>
          <w:top w:val="nil"/>
          <w:left w:val="nil"/>
          <w:bottom w:val="nil"/>
          <w:right w:val="nil"/>
          <w:between w:val="nil"/>
        </w:pBdr>
        <w:jc w:val="center"/>
        <w:rPr>
          <w:b/>
          <w:color w:val="000000"/>
          <w:sz w:val="24"/>
          <w:szCs w:val="24"/>
        </w:rPr>
      </w:pPr>
      <w:bookmarkStart w:id="5" w:name="_Hlk101863126"/>
      <w:r>
        <w:rPr>
          <w:b/>
          <w:color w:val="000000"/>
          <w:sz w:val="24"/>
          <w:szCs w:val="24"/>
        </w:rPr>
        <w:t>EKONOMIŠKAI NAUDINGIAUSIO PASIŪLYMO IŠRINKIMO KRITERIJAI</w:t>
      </w:r>
    </w:p>
    <w:bookmarkEnd w:id="5"/>
    <w:p w14:paraId="00000093" w14:textId="77777777" w:rsidR="007F0E38" w:rsidRDefault="007F0E38">
      <w:pPr>
        <w:jc w:val="center"/>
        <w:rPr>
          <w:sz w:val="24"/>
          <w:szCs w:val="24"/>
        </w:rPr>
      </w:pPr>
    </w:p>
    <w:p w14:paraId="00000094" w14:textId="77777777" w:rsidR="007F0E38" w:rsidRDefault="009D7516">
      <w:pPr>
        <w:numPr>
          <w:ilvl w:val="0"/>
          <w:numId w:val="7"/>
        </w:numPr>
        <w:pBdr>
          <w:top w:val="nil"/>
          <w:left w:val="nil"/>
          <w:bottom w:val="nil"/>
          <w:right w:val="nil"/>
          <w:between w:val="nil"/>
        </w:pBdr>
        <w:tabs>
          <w:tab w:val="left" w:pos="567"/>
        </w:tabs>
        <w:ind w:left="0" w:firstLine="0"/>
        <w:rPr>
          <w:color w:val="000000"/>
          <w:sz w:val="24"/>
          <w:szCs w:val="24"/>
        </w:rPr>
      </w:pPr>
      <w:r>
        <w:rPr>
          <w:color w:val="000000"/>
          <w:sz w:val="24"/>
          <w:szCs w:val="24"/>
        </w:rPr>
        <w:t>Pirkimo vykdytojas ekonomiškai naudingiausią pasiūlymą išrenka pagal kainos ir kokybės santykį. Pasiūlymuose nurodytos kainos bus vertinamos eurais.</w:t>
      </w:r>
    </w:p>
    <w:p w14:paraId="00000095" w14:textId="77777777" w:rsidR="007F0E38" w:rsidRDefault="009D7516">
      <w:pPr>
        <w:numPr>
          <w:ilvl w:val="0"/>
          <w:numId w:val="7"/>
        </w:numPr>
        <w:pBdr>
          <w:top w:val="nil"/>
          <w:left w:val="nil"/>
          <w:bottom w:val="nil"/>
          <w:right w:val="nil"/>
          <w:between w:val="nil"/>
        </w:pBdr>
        <w:tabs>
          <w:tab w:val="left" w:pos="567"/>
        </w:tabs>
        <w:ind w:left="0" w:firstLine="0"/>
        <w:rPr>
          <w:color w:val="000000"/>
          <w:sz w:val="24"/>
          <w:szCs w:val="24"/>
        </w:rPr>
      </w:pPr>
      <w:r>
        <w:rPr>
          <w:color w:val="000000"/>
          <w:sz w:val="24"/>
          <w:szCs w:val="24"/>
        </w:rPr>
        <w:t>Ekonomiškai naudingiausias pasiūlymas bus išrenkamas pagal šiuos kiekybinius/kokybinius vertinimo kriterijus:</w:t>
      </w:r>
    </w:p>
    <w:tbl>
      <w:tblPr>
        <w:tblStyle w:val="af"/>
        <w:tblW w:w="98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1420"/>
        <w:gridCol w:w="1985"/>
      </w:tblGrid>
      <w:tr w:rsidR="007F0E38" w14:paraId="2FA28165" w14:textId="77777777">
        <w:tc>
          <w:tcPr>
            <w:tcW w:w="6408" w:type="dxa"/>
            <w:shd w:val="clear" w:color="auto" w:fill="auto"/>
          </w:tcPr>
          <w:p w14:paraId="00000096" w14:textId="77777777" w:rsidR="007F0E38" w:rsidRDefault="009D7516">
            <w:pPr>
              <w:ind w:firstLine="34"/>
              <w:rPr>
                <w:b/>
                <w:sz w:val="24"/>
                <w:szCs w:val="24"/>
              </w:rPr>
            </w:pPr>
            <w:bookmarkStart w:id="6" w:name="_heading=h.3dy6vkm" w:colFirst="0" w:colLast="0"/>
            <w:bookmarkEnd w:id="6"/>
            <w:r>
              <w:rPr>
                <w:b/>
                <w:sz w:val="24"/>
                <w:szCs w:val="24"/>
              </w:rPr>
              <w:t>Vertinimo kriterijai</w:t>
            </w:r>
          </w:p>
        </w:tc>
        <w:tc>
          <w:tcPr>
            <w:tcW w:w="1420" w:type="dxa"/>
            <w:shd w:val="clear" w:color="auto" w:fill="auto"/>
          </w:tcPr>
          <w:p w14:paraId="00000097" w14:textId="77777777" w:rsidR="007F0E38" w:rsidRDefault="009D7516">
            <w:pPr>
              <w:rPr>
                <w:b/>
                <w:sz w:val="24"/>
                <w:szCs w:val="24"/>
              </w:rPr>
            </w:pPr>
            <w:r>
              <w:rPr>
                <w:b/>
                <w:sz w:val="24"/>
                <w:szCs w:val="24"/>
              </w:rPr>
              <w:t>Funkcinio parametro lyginamasis svoris</w:t>
            </w:r>
          </w:p>
        </w:tc>
        <w:tc>
          <w:tcPr>
            <w:tcW w:w="1985" w:type="dxa"/>
            <w:shd w:val="clear" w:color="auto" w:fill="auto"/>
          </w:tcPr>
          <w:p w14:paraId="00000098" w14:textId="77777777" w:rsidR="007F0E38" w:rsidRDefault="009D7516">
            <w:pPr>
              <w:ind w:firstLine="34"/>
              <w:rPr>
                <w:b/>
                <w:sz w:val="24"/>
                <w:szCs w:val="24"/>
              </w:rPr>
            </w:pPr>
            <w:r>
              <w:rPr>
                <w:b/>
                <w:sz w:val="24"/>
                <w:szCs w:val="24"/>
              </w:rPr>
              <w:t>Lyginamasis svoris ekonominio naudingumo įvertinime, proc.</w:t>
            </w:r>
          </w:p>
        </w:tc>
      </w:tr>
      <w:tr w:rsidR="007F0E38" w14:paraId="084AD82F" w14:textId="77777777">
        <w:tc>
          <w:tcPr>
            <w:tcW w:w="7828" w:type="dxa"/>
            <w:gridSpan w:val="2"/>
            <w:shd w:val="clear" w:color="auto" w:fill="auto"/>
          </w:tcPr>
          <w:p w14:paraId="00000099" w14:textId="77777777" w:rsidR="007F0E38" w:rsidRDefault="009D7516">
            <w:pPr>
              <w:rPr>
                <w:sz w:val="24"/>
                <w:szCs w:val="24"/>
              </w:rPr>
            </w:pPr>
            <w:r>
              <w:rPr>
                <w:b/>
                <w:sz w:val="24"/>
                <w:szCs w:val="24"/>
              </w:rPr>
              <w:t>Pirmas kriterijus: Kaina (C)</w:t>
            </w:r>
          </w:p>
        </w:tc>
        <w:tc>
          <w:tcPr>
            <w:tcW w:w="1985" w:type="dxa"/>
            <w:shd w:val="clear" w:color="auto" w:fill="auto"/>
          </w:tcPr>
          <w:p w14:paraId="0000009B" w14:textId="77777777" w:rsidR="007F0E38" w:rsidRDefault="009D7516">
            <w:pPr>
              <w:rPr>
                <w:sz w:val="24"/>
                <w:szCs w:val="24"/>
              </w:rPr>
            </w:pPr>
            <w:r>
              <w:rPr>
                <w:sz w:val="24"/>
                <w:szCs w:val="24"/>
              </w:rPr>
              <w:t>X = 60</w:t>
            </w:r>
          </w:p>
        </w:tc>
      </w:tr>
      <w:tr w:rsidR="007F0E38" w14:paraId="3A544A68" w14:textId="77777777">
        <w:tc>
          <w:tcPr>
            <w:tcW w:w="7828" w:type="dxa"/>
            <w:gridSpan w:val="2"/>
            <w:shd w:val="clear" w:color="auto" w:fill="auto"/>
          </w:tcPr>
          <w:p w14:paraId="0000009C" w14:textId="77777777" w:rsidR="007F0E38" w:rsidRDefault="009D7516">
            <w:pPr>
              <w:rPr>
                <w:sz w:val="24"/>
                <w:szCs w:val="24"/>
              </w:rPr>
            </w:pPr>
            <w:r>
              <w:rPr>
                <w:b/>
                <w:sz w:val="24"/>
                <w:szCs w:val="24"/>
              </w:rPr>
              <w:t>Antras kriterijus: Specialistų darbo patirtis (T</w:t>
            </w:r>
            <w:r>
              <w:rPr>
                <w:b/>
                <w:sz w:val="24"/>
                <w:szCs w:val="24"/>
                <w:vertAlign w:val="subscript"/>
              </w:rPr>
              <w:t>1</w:t>
            </w:r>
            <w:r>
              <w:rPr>
                <w:b/>
                <w:sz w:val="24"/>
                <w:szCs w:val="24"/>
              </w:rPr>
              <w:t>)</w:t>
            </w:r>
          </w:p>
        </w:tc>
        <w:tc>
          <w:tcPr>
            <w:tcW w:w="1985" w:type="dxa"/>
            <w:shd w:val="clear" w:color="auto" w:fill="auto"/>
          </w:tcPr>
          <w:p w14:paraId="0000009E" w14:textId="77777777" w:rsidR="007F0E38" w:rsidRDefault="009D7516">
            <w:pPr>
              <w:rPr>
                <w:sz w:val="24"/>
                <w:szCs w:val="24"/>
              </w:rPr>
            </w:pPr>
            <w:r>
              <w:rPr>
                <w:sz w:val="24"/>
                <w:szCs w:val="24"/>
              </w:rPr>
              <w:t>Y</w:t>
            </w:r>
            <w:r>
              <w:rPr>
                <w:sz w:val="24"/>
                <w:szCs w:val="24"/>
                <w:vertAlign w:val="subscript"/>
              </w:rPr>
              <w:t>1</w:t>
            </w:r>
            <w:r>
              <w:rPr>
                <w:sz w:val="24"/>
                <w:szCs w:val="24"/>
              </w:rPr>
              <w:t>= 20</w:t>
            </w:r>
          </w:p>
        </w:tc>
      </w:tr>
      <w:tr w:rsidR="007F0E38" w14:paraId="4EB74E9F" w14:textId="77777777">
        <w:tc>
          <w:tcPr>
            <w:tcW w:w="6408" w:type="dxa"/>
            <w:shd w:val="clear" w:color="auto" w:fill="auto"/>
          </w:tcPr>
          <w:p w14:paraId="0000009F" w14:textId="77777777" w:rsidR="007F0E38" w:rsidRDefault="009D7516">
            <w:pPr>
              <w:rPr>
                <w:sz w:val="24"/>
                <w:szCs w:val="24"/>
              </w:rPr>
            </w:pPr>
            <w:r>
              <w:rPr>
                <w:b/>
                <w:i/>
                <w:sz w:val="24"/>
                <w:szCs w:val="24"/>
              </w:rPr>
              <w:t>Pirmas parametras: P</w:t>
            </w:r>
            <w:r>
              <w:rPr>
                <w:b/>
                <w:i/>
                <w:sz w:val="24"/>
                <w:szCs w:val="24"/>
                <w:vertAlign w:val="subscript"/>
              </w:rPr>
              <w:t>11</w:t>
            </w:r>
            <w:r>
              <w:rPr>
                <w:b/>
                <w:i/>
                <w:sz w:val="24"/>
                <w:szCs w:val="24"/>
              </w:rPr>
              <w:t xml:space="preserve">. </w:t>
            </w:r>
          </w:p>
          <w:p w14:paraId="000000A0" w14:textId="77777777" w:rsidR="007F0E38" w:rsidRDefault="009D7516">
            <w:pPr>
              <w:spacing w:after="120" w:line="216" w:lineRule="auto"/>
              <w:rPr>
                <w:sz w:val="24"/>
                <w:szCs w:val="24"/>
              </w:rPr>
            </w:pPr>
            <w:r>
              <w:rPr>
                <w:sz w:val="24"/>
                <w:szCs w:val="24"/>
              </w:rPr>
              <w:lastRenderedPageBreak/>
              <w:t xml:space="preserve">Projektų vadovo-media planavimo specialisto patirtis per paskutinius 5 metus vadovavus kultūros komunikacijos/ viešųjų ryšių/ rinkodaros kampanijos projektams. </w:t>
            </w:r>
          </w:p>
          <w:p w14:paraId="000000A1" w14:textId="77777777" w:rsidR="007F0E38" w:rsidRDefault="009D7516">
            <w:pPr>
              <w:spacing w:after="120" w:line="216" w:lineRule="auto"/>
              <w:rPr>
                <w:sz w:val="24"/>
                <w:szCs w:val="24"/>
              </w:rPr>
            </w:pPr>
            <w:r>
              <w:rPr>
                <w:sz w:val="24"/>
                <w:szCs w:val="24"/>
              </w:rPr>
              <w:t>Vertinama vadovautų projektų skaičius.</w:t>
            </w:r>
          </w:p>
          <w:p w14:paraId="000000A2" w14:textId="77777777" w:rsidR="007F0E38" w:rsidRDefault="009D7516">
            <w:pPr>
              <w:rPr>
                <w:sz w:val="24"/>
                <w:szCs w:val="24"/>
              </w:rPr>
            </w:pPr>
            <w:r>
              <w:rPr>
                <w:sz w:val="24"/>
                <w:szCs w:val="24"/>
              </w:rPr>
              <w:t>Įrodymui pateikiama: gyvenimo aprašymas ar darbinės patirties aprašymas, kur būtų pateikta informacija apie įgyvendintus projektus.</w:t>
            </w:r>
          </w:p>
        </w:tc>
        <w:tc>
          <w:tcPr>
            <w:tcW w:w="1420" w:type="dxa"/>
            <w:shd w:val="clear" w:color="auto" w:fill="auto"/>
          </w:tcPr>
          <w:p w14:paraId="000000A3" w14:textId="77777777" w:rsidR="007F0E38" w:rsidRDefault="009D7516">
            <w:pPr>
              <w:rPr>
                <w:sz w:val="24"/>
                <w:szCs w:val="24"/>
              </w:rPr>
            </w:pPr>
            <w:r>
              <w:rPr>
                <w:sz w:val="24"/>
                <w:szCs w:val="24"/>
              </w:rPr>
              <w:lastRenderedPageBreak/>
              <w:t>L</w:t>
            </w:r>
            <w:r>
              <w:rPr>
                <w:sz w:val="24"/>
                <w:szCs w:val="24"/>
                <w:vertAlign w:val="subscript"/>
              </w:rPr>
              <w:t>11</w:t>
            </w:r>
            <w:r>
              <w:rPr>
                <w:sz w:val="24"/>
                <w:szCs w:val="24"/>
              </w:rPr>
              <w:t>= 0,4</w:t>
            </w:r>
          </w:p>
        </w:tc>
        <w:tc>
          <w:tcPr>
            <w:tcW w:w="1985" w:type="dxa"/>
            <w:shd w:val="clear" w:color="auto" w:fill="auto"/>
          </w:tcPr>
          <w:p w14:paraId="000000A4" w14:textId="77777777" w:rsidR="007F0E38" w:rsidRDefault="007F0E38">
            <w:pPr>
              <w:rPr>
                <w:sz w:val="24"/>
                <w:szCs w:val="24"/>
              </w:rPr>
            </w:pPr>
          </w:p>
        </w:tc>
      </w:tr>
      <w:tr w:rsidR="007F0E38" w14:paraId="6950179B" w14:textId="77777777">
        <w:tc>
          <w:tcPr>
            <w:tcW w:w="6408" w:type="dxa"/>
            <w:shd w:val="clear" w:color="auto" w:fill="auto"/>
          </w:tcPr>
          <w:p w14:paraId="000000A5" w14:textId="77777777" w:rsidR="007F0E38" w:rsidRDefault="009D7516">
            <w:pPr>
              <w:rPr>
                <w:sz w:val="24"/>
                <w:szCs w:val="24"/>
              </w:rPr>
            </w:pPr>
            <w:r>
              <w:rPr>
                <w:b/>
                <w:i/>
                <w:sz w:val="24"/>
                <w:szCs w:val="24"/>
              </w:rPr>
              <w:t>Antras parametras: P</w:t>
            </w:r>
            <w:r>
              <w:rPr>
                <w:b/>
                <w:i/>
                <w:sz w:val="24"/>
                <w:szCs w:val="24"/>
                <w:vertAlign w:val="subscript"/>
              </w:rPr>
              <w:t xml:space="preserve">12. </w:t>
            </w:r>
          </w:p>
          <w:p w14:paraId="000000A6" w14:textId="77777777" w:rsidR="007F0E38" w:rsidRDefault="009D7516">
            <w:pPr>
              <w:spacing w:after="120" w:line="216" w:lineRule="auto"/>
              <w:rPr>
                <w:sz w:val="24"/>
                <w:szCs w:val="24"/>
              </w:rPr>
            </w:pPr>
            <w:r>
              <w:rPr>
                <w:sz w:val="24"/>
                <w:szCs w:val="24"/>
              </w:rPr>
              <w:t xml:space="preserve">Dizainerio -maketuotojo patirtis per paskutinius 5 metus įgyvendinant kultūros komunikacijos/ viešųjų ryšių/ rinkodaros kampanijos projektus. </w:t>
            </w:r>
          </w:p>
          <w:p w14:paraId="000000A7" w14:textId="77777777" w:rsidR="007F0E38" w:rsidRDefault="009D7516">
            <w:pPr>
              <w:spacing w:after="120" w:line="216" w:lineRule="auto"/>
              <w:rPr>
                <w:sz w:val="24"/>
                <w:szCs w:val="24"/>
              </w:rPr>
            </w:pPr>
            <w:r>
              <w:rPr>
                <w:sz w:val="24"/>
                <w:szCs w:val="24"/>
              </w:rPr>
              <w:t>Vertinama įgyvendintų projektų skaičius.</w:t>
            </w:r>
          </w:p>
          <w:p w14:paraId="000000A8" w14:textId="77777777" w:rsidR="007F0E38" w:rsidRDefault="009D7516">
            <w:pPr>
              <w:rPr>
                <w:sz w:val="24"/>
                <w:szCs w:val="24"/>
              </w:rPr>
            </w:pPr>
            <w:r>
              <w:rPr>
                <w:sz w:val="24"/>
                <w:szCs w:val="24"/>
              </w:rPr>
              <w:t>Įrodymui pateikiama: gyvenimo aprašymas ar darbinės patirties aprašymas, kur būtų pateikta informacija apie įgyvendintus projektus.</w:t>
            </w:r>
          </w:p>
        </w:tc>
        <w:tc>
          <w:tcPr>
            <w:tcW w:w="1420" w:type="dxa"/>
            <w:shd w:val="clear" w:color="auto" w:fill="auto"/>
          </w:tcPr>
          <w:p w14:paraId="000000A9" w14:textId="77777777" w:rsidR="007F0E38" w:rsidRDefault="009D7516">
            <w:pPr>
              <w:rPr>
                <w:sz w:val="24"/>
                <w:szCs w:val="24"/>
              </w:rPr>
            </w:pPr>
            <w:r>
              <w:rPr>
                <w:sz w:val="24"/>
                <w:szCs w:val="24"/>
              </w:rPr>
              <w:t>L</w:t>
            </w:r>
            <w:r>
              <w:rPr>
                <w:sz w:val="24"/>
                <w:szCs w:val="24"/>
                <w:vertAlign w:val="subscript"/>
              </w:rPr>
              <w:t>12</w:t>
            </w:r>
            <w:r>
              <w:rPr>
                <w:sz w:val="24"/>
                <w:szCs w:val="24"/>
              </w:rPr>
              <w:t>= 0,3</w:t>
            </w:r>
          </w:p>
        </w:tc>
        <w:tc>
          <w:tcPr>
            <w:tcW w:w="1985" w:type="dxa"/>
            <w:shd w:val="clear" w:color="auto" w:fill="auto"/>
          </w:tcPr>
          <w:p w14:paraId="000000AA" w14:textId="77777777" w:rsidR="007F0E38" w:rsidRDefault="007F0E38">
            <w:pPr>
              <w:rPr>
                <w:sz w:val="24"/>
                <w:szCs w:val="24"/>
              </w:rPr>
            </w:pPr>
          </w:p>
        </w:tc>
      </w:tr>
      <w:tr w:rsidR="007F0E38" w14:paraId="40A67A16" w14:textId="77777777">
        <w:tc>
          <w:tcPr>
            <w:tcW w:w="6408" w:type="dxa"/>
            <w:shd w:val="clear" w:color="auto" w:fill="auto"/>
          </w:tcPr>
          <w:p w14:paraId="000000AB" w14:textId="77777777" w:rsidR="007F0E38" w:rsidRDefault="009D7516">
            <w:pPr>
              <w:rPr>
                <w:b/>
                <w:i/>
                <w:sz w:val="24"/>
                <w:szCs w:val="24"/>
                <w:vertAlign w:val="subscript"/>
              </w:rPr>
            </w:pPr>
            <w:r>
              <w:rPr>
                <w:b/>
                <w:i/>
                <w:sz w:val="24"/>
                <w:szCs w:val="24"/>
              </w:rPr>
              <w:t>Trečias parametras: P</w:t>
            </w:r>
            <w:r>
              <w:rPr>
                <w:b/>
                <w:i/>
                <w:sz w:val="24"/>
                <w:szCs w:val="24"/>
                <w:vertAlign w:val="subscript"/>
              </w:rPr>
              <w:t>13.</w:t>
            </w:r>
          </w:p>
          <w:p w14:paraId="000000AC" w14:textId="77777777" w:rsidR="007F0E38" w:rsidRDefault="009D7516">
            <w:pPr>
              <w:spacing w:after="120" w:line="216" w:lineRule="auto"/>
              <w:rPr>
                <w:sz w:val="24"/>
                <w:szCs w:val="24"/>
              </w:rPr>
            </w:pPr>
            <w:r>
              <w:rPr>
                <w:sz w:val="24"/>
                <w:szCs w:val="24"/>
              </w:rPr>
              <w:t xml:space="preserve">Reklaminių tekstų  kūrėjo patirtis per paskutinius 5 metus įgyvendinant kultūros komunikacijos/ viešųjų ryšių/ rinkodaros kampanijos projektus. </w:t>
            </w:r>
          </w:p>
          <w:p w14:paraId="000000AD" w14:textId="77777777" w:rsidR="007F0E38" w:rsidRDefault="009D7516">
            <w:pPr>
              <w:spacing w:after="120" w:line="216" w:lineRule="auto"/>
              <w:rPr>
                <w:sz w:val="24"/>
                <w:szCs w:val="24"/>
              </w:rPr>
            </w:pPr>
            <w:r>
              <w:rPr>
                <w:sz w:val="24"/>
                <w:szCs w:val="24"/>
              </w:rPr>
              <w:t>Vertinama įgyvendintų projektų skaičius.</w:t>
            </w:r>
          </w:p>
          <w:p w14:paraId="000000AE" w14:textId="77777777" w:rsidR="007F0E38" w:rsidRDefault="009D7516">
            <w:pPr>
              <w:rPr>
                <w:sz w:val="24"/>
                <w:szCs w:val="24"/>
              </w:rPr>
            </w:pPr>
            <w:r>
              <w:rPr>
                <w:sz w:val="24"/>
                <w:szCs w:val="24"/>
              </w:rPr>
              <w:t>Įrodymui pateikiama: gyvenimo aprašymas ar darbinės patirties aprašymas, kur būtų pateikta informacija apie įgyvendintus projektus.</w:t>
            </w:r>
          </w:p>
        </w:tc>
        <w:tc>
          <w:tcPr>
            <w:tcW w:w="1420" w:type="dxa"/>
            <w:shd w:val="clear" w:color="auto" w:fill="auto"/>
          </w:tcPr>
          <w:p w14:paraId="000000AF" w14:textId="77777777" w:rsidR="007F0E38" w:rsidRDefault="009D7516">
            <w:pPr>
              <w:rPr>
                <w:sz w:val="24"/>
                <w:szCs w:val="24"/>
              </w:rPr>
            </w:pPr>
            <w:r>
              <w:rPr>
                <w:sz w:val="24"/>
                <w:szCs w:val="24"/>
              </w:rPr>
              <w:t>L</w:t>
            </w:r>
            <w:r>
              <w:rPr>
                <w:sz w:val="24"/>
                <w:szCs w:val="24"/>
                <w:vertAlign w:val="subscript"/>
              </w:rPr>
              <w:t>13</w:t>
            </w:r>
            <w:r>
              <w:rPr>
                <w:sz w:val="24"/>
                <w:szCs w:val="24"/>
              </w:rPr>
              <w:t>= 0,3</w:t>
            </w:r>
          </w:p>
        </w:tc>
        <w:tc>
          <w:tcPr>
            <w:tcW w:w="1985" w:type="dxa"/>
            <w:shd w:val="clear" w:color="auto" w:fill="auto"/>
          </w:tcPr>
          <w:p w14:paraId="000000B0" w14:textId="77777777" w:rsidR="007F0E38" w:rsidRDefault="007F0E38">
            <w:pPr>
              <w:rPr>
                <w:sz w:val="24"/>
                <w:szCs w:val="24"/>
              </w:rPr>
            </w:pPr>
          </w:p>
        </w:tc>
      </w:tr>
      <w:tr w:rsidR="007F0E38" w14:paraId="4DA68398" w14:textId="77777777">
        <w:tc>
          <w:tcPr>
            <w:tcW w:w="7828" w:type="dxa"/>
            <w:gridSpan w:val="2"/>
            <w:shd w:val="clear" w:color="auto" w:fill="auto"/>
          </w:tcPr>
          <w:p w14:paraId="000000B1" w14:textId="77777777" w:rsidR="007F0E38" w:rsidRDefault="009D7516">
            <w:pPr>
              <w:rPr>
                <w:sz w:val="24"/>
                <w:szCs w:val="24"/>
              </w:rPr>
            </w:pPr>
            <w:r>
              <w:rPr>
                <w:b/>
                <w:sz w:val="24"/>
                <w:szCs w:val="24"/>
              </w:rPr>
              <w:t>Trečias kriterijus: Tiekėjo patirtis vykdant panašias sutartis (T</w:t>
            </w:r>
            <w:r>
              <w:rPr>
                <w:b/>
                <w:sz w:val="24"/>
                <w:szCs w:val="24"/>
                <w:vertAlign w:val="subscript"/>
              </w:rPr>
              <w:t>2</w:t>
            </w:r>
            <w:r>
              <w:rPr>
                <w:b/>
                <w:sz w:val="24"/>
                <w:szCs w:val="24"/>
              </w:rPr>
              <w:t>)</w:t>
            </w:r>
          </w:p>
        </w:tc>
        <w:tc>
          <w:tcPr>
            <w:tcW w:w="1985" w:type="dxa"/>
            <w:shd w:val="clear" w:color="auto" w:fill="auto"/>
          </w:tcPr>
          <w:p w14:paraId="000000B3" w14:textId="77777777" w:rsidR="007F0E38" w:rsidRDefault="009D7516">
            <w:pPr>
              <w:rPr>
                <w:sz w:val="24"/>
                <w:szCs w:val="24"/>
              </w:rPr>
            </w:pPr>
            <w:r>
              <w:rPr>
                <w:sz w:val="24"/>
                <w:szCs w:val="24"/>
              </w:rPr>
              <w:t>Y</w:t>
            </w:r>
            <w:r>
              <w:rPr>
                <w:sz w:val="24"/>
                <w:szCs w:val="24"/>
                <w:vertAlign w:val="subscript"/>
              </w:rPr>
              <w:t xml:space="preserve">2 </w:t>
            </w:r>
            <w:r>
              <w:rPr>
                <w:sz w:val="24"/>
                <w:szCs w:val="24"/>
              </w:rPr>
              <w:t>= 20</w:t>
            </w:r>
          </w:p>
        </w:tc>
      </w:tr>
      <w:tr w:rsidR="007F0E38" w14:paraId="081343C0" w14:textId="77777777" w:rsidTr="009B1674">
        <w:trPr>
          <w:trHeight w:val="4023"/>
        </w:trPr>
        <w:tc>
          <w:tcPr>
            <w:tcW w:w="6408" w:type="dxa"/>
            <w:shd w:val="clear" w:color="auto" w:fill="auto"/>
          </w:tcPr>
          <w:p w14:paraId="000000B4" w14:textId="77777777" w:rsidR="007F0E38" w:rsidRDefault="009D7516">
            <w:pPr>
              <w:rPr>
                <w:sz w:val="24"/>
                <w:szCs w:val="24"/>
              </w:rPr>
            </w:pPr>
            <w:r>
              <w:rPr>
                <w:sz w:val="24"/>
                <w:szCs w:val="24"/>
              </w:rPr>
              <w:t>Vertinamas tiekėjo patirtis įvykdžius panašias į pirkimo objektą sutartis, kurių vertė yra ne mažesnės kaip 25 000,00 Eur be PVM.</w:t>
            </w:r>
          </w:p>
          <w:p w14:paraId="000000B5" w14:textId="77777777" w:rsidR="007F0E38" w:rsidRDefault="009D7516">
            <w:pPr>
              <w:rPr>
                <w:sz w:val="24"/>
                <w:szCs w:val="24"/>
              </w:rPr>
            </w:pPr>
            <w:r>
              <w:rPr>
                <w:sz w:val="24"/>
                <w:szCs w:val="24"/>
              </w:rPr>
              <w:t>Panašiomis sutartimis laikomos  viešųjų ryšių planavimo ir vykdymo paslaugų sutartis, susijusi su rinkodaros kampanijų kūrybiniu įgyvendinimu, rinkodaros kampanijų kūrybinio įgyvendinimo paslaugų sutartis (kūrybinio koncepto sukūrimas, kūrybinės strategijos sukūrimas,  kūrybinio koncepto įgyvendinimas, rinkodaros kampanijos priemonių sukūrimas, rinkodaros kampanijos priemonių tiražavimas, video klipų scenarijaus parengimas, kūrybinis rašymas).</w:t>
            </w:r>
          </w:p>
          <w:p w14:paraId="000000B6" w14:textId="77777777" w:rsidR="007F0E38" w:rsidRDefault="009D7516">
            <w:pPr>
              <w:spacing w:after="120" w:line="216" w:lineRule="auto"/>
              <w:rPr>
                <w:sz w:val="24"/>
                <w:szCs w:val="24"/>
              </w:rPr>
            </w:pPr>
            <w:r>
              <w:rPr>
                <w:sz w:val="24"/>
                <w:szCs w:val="24"/>
              </w:rPr>
              <w:t>Vertinama įvykdytų sutarčių skaičius.</w:t>
            </w:r>
          </w:p>
          <w:p w14:paraId="000000B7" w14:textId="77777777" w:rsidR="007F0E38" w:rsidRDefault="009D7516">
            <w:pPr>
              <w:rPr>
                <w:sz w:val="24"/>
                <w:szCs w:val="24"/>
              </w:rPr>
            </w:pPr>
            <w:r>
              <w:rPr>
                <w:sz w:val="24"/>
                <w:szCs w:val="24"/>
              </w:rPr>
              <w:t>Įrodymui pateikiama: sutarčių sąrašas ir užsakovo patvirtinimai apie tinkamai įvykdytas sutartis.</w:t>
            </w:r>
          </w:p>
        </w:tc>
        <w:tc>
          <w:tcPr>
            <w:tcW w:w="1420" w:type="dxa"/>
            <w:shd w:val="clear" w:color="auto" w:fill="auto"/>
          </w:tcPr>
          <w:p w14:paraId="000000B8" w14:textId="77777777" w:rsidR="007F0E38" w:rsidRDefault="009D7516">
            <w:pPr>
              <w:rPr>
                <w:sz w:val="24"/>
                <w:szCs w:val="24"/>
              </w:rPr>
            </w:pPr>
            <w:r>
              <w:rPr>
                <w:sz w:val="24"/>
                <w:szCs w:val="24"/>
              </w:rPr>
              <w:t>L</w:t>
            </w:r>
            <w:r>
              <w:rPr>
                <w:sz w:val="24"/>
                <w:szCs w:val="24"/>
                <w:vertAlign w:val="subscript"/>
              </w:rPr>
              <w:t>21</w:t>
            </w:r>
            <w:r>
              <w:rPr>
                <w:sz w:val="24"/>
                <w:szCs w:val="24"/>
              </w:rPr>
              <w:t>= 1</w:t>
            </w:r>
          </w:p>
        </w:tc>
        <w:tc>
          <w:tcPr>
            <w:tcW w:w="1985" w:type="dxa"/>
            <w:shd w:val="clear" w:color="auto" w:fill="auto"/>
          </w:tcPr>
          <w:p w14:paraId="000000B9" w14:textId="77777777" w:rsidR="007F0E38" w:rsidRDefault="007F0E38">
            <w:pPr>
              <w:rPr>
                <w:sz w:val="24"/>
                <w:szCs w:val="24"/>
              </w:rPr>
            </w:pPr>
          </w:p>
        </w:tc>
      </w:tr>
    </w:tbl>
    <w:p w14:paraId="000000BA" w14:textId="77777777" w:rsidR="007F0E38" w:rsidRDefault="009D7516">
      <w:pPr>
        <w:numPr>
          <w:ilvl w:val="0"/>
          <w:numId w:val="12"/>
        </w:numPr>
        <w:tabs>
          <w:tab w:val="left" w:pos="567"/>
          <w:tab w:val="left" w:pos="993"/>
        </w:tabs>
        <w:ind w:left="0" w:firstLine="0"/>
        <w:rPr>
          <w:sz w:val="24"/>
          <w:szCs w:val="24"/>
        </w:rPr>
      </w:pPr>
      <w:r>
        <w:rPr>
          <w:sz w:val="24"/>
          <w:szCs w:val="24"/>
        </w:rPr>
        <w:t>Pasiūlymų ekonominis naudingumas (S) apskaičiuojamas sudedant tiekėjo pasiūlymo kainos C ir kitų kriterijų (T) balus:</w:t>
      </w:r>
    </w:p>
    <w:p w14:paraId="000000BB" w14:textId="77777777" w:rsidR="007F0E38" w:rsidRDefault="009D7516">
      <w:pPr>
        <w:tabs>
          <w:tab w:val="left" w:pos="993"/>
        </w:tabs>
        <w:jc w:val="center"/>
        <w:rPr>
          <w:i/>
          <w:sz w:val="24"/>
          <w:szCs w:val="24"/>
        </w:rPr>
      </w:pPr>
      <w:r>
        <w:rPr>
          <w:sz w:val="40"/>
          <w:szCs w:val="40"/>
          <w:vertAlign w:val="subscript"/>
        </w:rPr>
        <w:object w:dxaOrig="1020" w:dyaOrig="285" w14:anchorId="6EF65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14.25pt" o:ole="" fillcolor="window">
            <v:imagedata r:id="rId12" o:title=""/>
          </v:shape>
          <o:OLEObject Type="Embed" ProgID="Equation.3" ShapeID="_x0000_i1025" DrawAspect="Content" ObjectID="_1712476041" r:id="rId13"/>
        </w:object>
      </w:r>
    </w:p>
    <w:p w14:paraId="000000BC" w14:textId="77777777" w:rsidR="007F0E38" w:rsidRDefault="009D7516">
      <w:pPr>
        <w:numPr>
          <w:ilvl w:val="0"/>
          <w:numId w:val="12"/>
        </w:numPr>
        <w:tabs>
          <w:tab w:val="left" w:pos="567"/>
          <w:tab w:val="left" w:pos="993"/>
        </w:tabs>
        <w:ind w:left="0" w:firstLine="0"/>
        <w:rPr>
          <w:sz w:val="24"/>
          <w:szCs w:val="24"/>
        </w:rPr>
      </w:pPr>
      <w:r>
        <w:rPr>
          <w:sz w:val="24"/>
          <w:szCs w:val="24"/>
        </w:rPr>
        <w:lastRenderedPageBreak/>
        <w:t>Pasiūlymo kainos (C) balai apskaičiuojami mažiausios pasiūlytos kainos (C</w:t>
      </w:r>
      <w:r>
        <w:rPr>
          <w:sz w:val="24"/>
          <w:szCs w:val="24"/>
          <w:vertAlign w:val="subscript"/>
        </w:rPr>
        <w:t>min</w:t>
      </w:r>
      <w:r>
        <w:rPr>
          <w:sz w:val="24"/>
          <w:szCs w:val="24"/>
        </w:rPr>
        <w:t>) ir vertinamo pasiūlymo kainos (C</w:t>
      </w:r>
      <w:r>
        <w:rPr>
          <w:sz w:val="24"/>
          <w:szCs w:val="24"/>
          <w:vertAlign w:val="subscript"/>
        </w:rPr>
        <w:t>p</w:t>
      </w:r>
      <w:r>
        <w:rPr>
          <w:sz w:val="24"/>
          <w:szCs w:val="24"/>
        </w:rPr>
        <w:t>) santykį padauginant iš kainos lyginamojo svorio (X):</w:t>
      </w:r>
    </w:p>
    <w:p w14:paraId="000000BD" w14:textId="77777777" w:rsidR="007F0E38" w:rsidRDefault="009D7516">
      <w:pPr>
        <w:tabs>
          <w:tab w:val="left" w:pos="993"/>
        </w:tabs>
        <w:jc w:val="center"/>
        <w:rPr>
          <w:sz w:val="24"/>
          <w:szCs w:val="24"/>
        </w:rPr>
      </w:pPr>
      <w:r>
        <w:rPr>
          <w:sz w:val="40"/>
          <w:szCs w:val="40"/>
          <w:vertAlign w:val="subscript"/>
        </w:rPr>
        <w:object w:dxaOrig="1275" w:dyaOrig="720" w14:anchorId="22412D6D">
          <v:shape id="_x0000_i1026" type="#_x0000_t75" style="width:63.75pt;height:36pt" o:ole="" fillcolor="window">
            <v:imagedata r:id="rId14" o:title=""/>
          </v:shape>
          <o:OLEObject Type="Embed" ProgID="Equation.3" ShapeID="_x0000_i1026" DrawAspect="Content" ObjectID="_1712476042" r:id="rId15"/>
        </w:object>
      </w:r>
      <w:r>
        <w:rPr>
          <w:sz w:val="24"/>
          <w:szCs w:val="24"/>
        </w:rPr>
        <w:t>.</w:t>
      </w:r>
    </w:p>
    <w:p w14:paraId="000000BE" w14:textId="77777777" w:rsidR="007F0E38" w:rsidRDefault="009D7516">
      <w:pPr>
        <w:numPr>
          <w:ilvl w:val="0"/>
          <w:numId w:val="12"/>
        </w:numPr>
        <w:tabs>
          <w:tab w:val="left" w:pos="567"/>
          <w:tab w:val="left" w:pos="993"/>
        </w:tabs>
        <w:ind w:left="0" w:firstLine="0"/>
        <w:rPr>
          <w:sz w:val="24"/>
          <w:szCs w:val="24"/>
        </w:rPr>
      </w:pPr>
      <w:r>
        <w:rPr>
          <w:sz w:val="24"/>
          <w:szCs w:val="24"/>
        </w:rPr>
        <w:t>Kriterijų (T) balai apskaičiuojami sudedant atskirų kriterijų (T</w:t>
      </w:r>
      <w:r>
        <w:rPr>
          <w:sz w:val="24"/>
          <w:szCs w:val="24"/>
          <w:vertAlign w:val="subscript"/>
        </w:rPr>
        <w:t>i</w:t>
      </w:r>
      <w:r>
        <w:rPr>
          <w:sz w:val="24"/>
          <w:szCs w:val="24"/>
        </w:rPr>
        <w:t>) balus:</w:t>
      </w:r>
    </w:p>
    <w:p w14:paraId="000000BF" w14:textId="77777777" w:rsidR="007F0E38" w:rsidRDefault="009D7516">
      <w:pPr>
        <w:tabs>
          <w:tab w:val="left" w:pos="993"/>
        </w:tabs>
        <w:jc w:val="center"/>
        <w:rPr>
          <w:sz w:val="24"/>
          <w:szCs w:val="24"/>
        </w:rPr>
      </w:pPr>
      <w:r>
        <w:rPr>
          <w:sz w:val="40"/>
          <w:szCs w:val="40"/>
          <w:vertAlign w:val="subscript"/>
        </w:rPr>
        <w:object w:dxaOrig="1005" w:dyaOrig="570" w14:anchorId="224F9C2E">
          <v:shape id="_x0000_i1027" type="#_x0000_t75" style="width:50.25pt;height:28.5pt" o:ole="" fillcolor="window">
            <v:imagedata r:id="rId16" o:title=""/>
          </v:shape>
          <o:OLEObject Type="Embed" ProgID="Equation.3" ShapeID="_x0000_i1027" DrawAspect="Content" ObjectID="_1712476043" r:id="rId17"/>
        </w:object>
      </w:r>
      <w:r>
        <w:rPr>
          <w:sz w:val="24"/>
          <w:szCs w:val="24"/>
        </w:rPr>
        <w:t>.</w:t>
      </w:r>
    </w:p>
    <w:p w14:paraId="000000C0" w14:textId="77777777" w:rsidR="007F0E38" w:rsidRDefault="009D7516">
      <w:pPr>
        <w:numPr>
          <w:ilvl w:val="0"/>
          <w:numId w:val="12"/>
        </w:numPr>
        <w:tabs>
          <w:tab w:val="left" w:pos="567"/>
          <w:tab w:val="left" w:pos="993"/>
        </w:tabs>
        <w:ind w:left="0" w:firstLine="0"/>
        <w:rPr>
          <w:sz w:val="24"/>
          <w:szCs w:val="24"/>
        </w:rPr>
      </w:pPr>
      <w:r>
        <w:rPr>
          <w:sz w:val="24"/>
          <w:szCs w:val="24"/>
        </w:rPr>
        <w:t>Kriterijaus (T</w:t>
      </w:r>
      <w:r>
        <w:rPr>
          <w:sz w:val="24"/>
          <w:szCs w:val="24"/>
          <w:vertAlign w:val="subscript"/>
        </w:rPr>
        <w:t>1</w:t>
      </w:r>
      <w:r>
        <w:rPr>
          <w:sz w:val="24"/>
          <w:szCs w:val="24"/>
        </w:rPr>
        <w:t>) balai apskaičiuojami šio kriterijaus parametrų įvertinimų (P</w:t>
      </w:r>
      <w:r>
        <w:rPr>
          <w:sz w:val="24"/>
          <w:szCs w:val="24"/>
          <w:vertAlign w:val="subscript"/>
        </w:rPr>
        <w:t>s</w:t>
      </w:r>
      <w:r>
        <w:rPr>
          <w:sz w:val="24"/>
          <w:szCs w:val="24"/>
        </w:rPr>
        <w:t>) sumą padauginant iš vertinamo kriterijaus lyginamojo svorio (Y</w:t>
      </w:r>
      <w:r>
        <w:rPr>
          <w:sz w:val="24"/>
          <w:szCs w:val="24"/>
          <w:vertAlign w:val="subscript"/>
        </w:rPr>
        <w:t>1</w:t>
      </w:r>
      <w:r>
        <w:rPr>
          <w:sz w:val="24"/>
          <w:szCs w:val="24"/>
        </w:rPr>
        <w:t>):</w:t>
      </w:r>
    </w:p>
    <w:p w14:paraId="000000C1" w14:textId="77777777" w:rsidR="007F0E38" w:rsidRDefault="009D7516">
      <w:pPr>
        <w:tabs>
          <w:tab w:val="left" w:pos="993"/>
        </w:tabs>
        <w:jc w:val="center"/>
        <w:rPr>
          <w:sz w:val="24"/>
          <w:szCs w:val="24"/>
        </w:rPr>
      </w:pPr>
      <w:r>
        <w:rPr>
          <w:sz w:val="40"/>
          <w:szCs w:val="40"/>
          <w:vertAlign w:val="subscript"/>
        </w:rPr>
        <w:object w:dxaOrig="1440" w:dyaOrig="720" w14:anchorId="1E68DC0D">
          <v:shape id="_x0000_i1028" type="#_x0000_t75" style="width:1in;height:36pt" o:ole="" fillcolor="window">
            <v:imagedata r:id="rId18" o:title=""/>
          </v:shape>
          <o:OLEObject Type="Embed" ProgID="Equation.3" ShapeID="_x0000_i1028" DrawAspect="Content" ObjectID="_1712476044" r:id="rId19"/>
        </w:object>
      </w:r>
      <w:r>
        <w:rPr>
          <w:sz w:val="24"/>
          <w:szCs w:val="24"/>
        </w:rPr>
        <w:t>.</w:t>
      </w:r>
    </w:p>
    <w:p w14:paraId="000000C2" w14:textId="77777777" w:rsidR="007F0E38" w:rsidRDefault="009D7516">
      <w:pPr>
        <w:numPr>
          <w:ilvl w:val="0"/>
          <w:numId w:val="10"/>
        </w:numPr>
        <w:pBdr>
          <w:top w:val="nil"/>
          <w:left w:val="nil"/>
          <w:bottom w:val="nil"/>
          <w:right w:val="nil"/>
          <w:between w:val="nil"/>
        </w:pBdr>
        <w:tabs>
          <w:tab w:val="left" w:pos="0"/>
        </w:tabs>
        <w:ind w:left="0" w:firstLine="0"/>
        <w:rPr>
          <w:color w:val="000000"/>
          <w:sz w:val="24"/>
          <w:szCs w:val="24"/>
        </w:rPr>
      </w:pPr>
      <w:r>
        <w:rPr>
          <w:color w:val="000000"/>
          <w:sz w:val="24"/>
          <w:szCs w:val="24"/>
        </w:rPr>
        <w:t>Antrojo (specialistų patirtis) kriterijaus parametro įvertinimas (P</w:t>
      </w:r>
      <w:r>
        <w:rPr>
          <w:color w:val="000000"/>
          <w:sz w:val="24"/>
          <w:szCs w:val="24"/>
          <w:vertAlign w:val="subscript"/>
        </w:rPr>
        <w:t>is</w:t>
      </w:r>
      <w:r>
        <w:rPr>
          <w:color w:val="000000"/>
          <w:sz w:val="24"/>
          <w:szCs w:val="24"/>
        </w:rPr>
        <w:t>) apskaičiuojamas parametro reikšmę (R</w:t>
      </w:r>
      <w:r>
        <w:rPr>
          <w:color w:val="000000"/>
          <w:sz w:val="24"/>
          <w:szCs w:val="24"/>
          <w:vertAlign w:val="subscript"/>
        </w:rPr>
        <w:t>is</w:t>
      </w:r>
      <w:r>
        <w:rPr>
          <w:color w:val="000000"/>
          <w:sz w:val="24"/>
          <w:szCs w:val="24"/>
        </w:rPr>
        <w:t>) palyginant su geriausia to paties parametro reikšme (R</w:t>
      </w:r>
      <w:r>
        <w:rPr>
          <w:color w:val="000000"/>
          <w:sz w:val="24"/>
          <w:szCs w:val="24"/>
          <w:vertAlign w:val="subscript"/>
        </w:rPr>
        <w:t>is max</w:t>
      </w:r>
      <w:r>
        <w:rPr>
          <w:color w:val="000000"/>
          <w:sz w:val="24"/>
          <w:szCs w:val="24"/>
        </w:rPr>
        <w:t>) ir padauginant iš vertinamo kriterijaus parametro lyginamojo svorio (L</w:t>
      </w:r>
      <w:r>
        <w:rPr>
          <w:color w:val="000000"/>
          <w:sz w:val="24"/>
          <w:szCs w:val="24"/>
          <w:vertAlign w:val="subscript"/>
        </w:rPr>
        <w:t>is</w:t>
      </w:r>
      <w:r>
        <w:rPr>
          <w:color w:val="000000"/>
          <w:sz w:val="24"/>
          <w:szCs w:val="24"/>
        </w:rPr>
        <w:t>):</w:t>
      </w:r>
    </w:p>
    <w:p w14:paraId="000000C3" w14:textId="77777777" w:rsidR="007F0E38" w:rsidRDefault="009D7516">
      <w:pPr>
        <w:tabs>
          <w:tab w:val="left" w:pos="993"/>
        </w:tabs>
        <w:jc w:val="center"/>
      </w:pPr>
      <w:r>
        <w:rPr>
          <w:noProof/>
          <w:lang w:val="en-US" w:eastAsia="en-US"/>
        </w:rPr>
        <w:drawing>
          <wp:inline distT="0" distB="0" distL="0" distR="0" wp14:anchorId="0A2B1CF7" wp14:editId="3302EB86">
            <wp:extent cx="990600" cy="444500"/>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0"/>
                    <a:srcRect/>
                    <a:stretch>
                      <a:fillRect/>
                    </a:stretch>
                  </pic:blipFill>
                  <pic:spPr>
                    <a:xfrm>
                      <a:off x="0" y="0"/>
                      <a:ext cx="990600" cy="444500"/>
                    </a:xfrm>
                    <a:prstGeom prst="rect">
                      <a:avLst/>
                    </a:prstGeom>
                    <a:ln/>
                  </pic:spPr>
                </pic:pic>
              </a:graphicData>
            </a:graphic>
          </wp:inline>
        </w:drawing>
      </w:r>
    </w:p>
    <w:p w14:paraId="000000C4" w14:textId="77777777" w:rsidR="007F0E38" w:rsidRDefault="007F0E38">
      <w:pPr>
        <w:rPr>
          <w:sz w:val="24"/>
          <w:szCs w:val="24"/>
        </w:rPr>
      </w:pPr>
    </w:p>
    <w:p w14:paraId="000000C5" w14:textId="77777777" w:rsidR="007F0E38" w:rsidRDefault="009D7516">
      <w:pPr>
        <w:numPr>
          <w:ilvl w:val="0"/>
          <w:numId w:val="11"/>
        </w:numPr>
        <w:pBdr>
          <w:top w:val="nil"/>
          <w:left w:val="nil"/>
          <w:bottom w:val="nil"/>
          <w:right w:val="nil"/>
          <w:between w:val="nil"/>
        </w:pBdr>
        <w:tabs>
          <w:tab w:val="left" w:pos="-142"/>
          <w:tab w:val="left" w:pos="0"/>
          <w:tab w:val="left" w:pos="142"/>
        </w:tabs>
        <w:ind w:left="0" w:firstLine="0"/>
        <w:rPr>
          <w:color w:val="000000"/>
          <w:sz w:val="24"/>
          <w:szCs w:val="24"/>
        </w:rPr>
      </w:pPr>
      <w:r>
        <w:rPr>
          <w:color w:val="000000"/>
          <w:sz w:val="24"/>
          <w:szCs w:val="24"/>
        </w:rPr>
        <w:t>Trečio kriterijaus „Tiekėjo patirtis vykdant panašias sutartis“ (T</w:t>
      </w:r>
      <w:r>
        <w:rPr>
          <w:color w:val="000000"/>
          <w:sz w:val="24"/>
          <w:szCs w:val="24"/>
          <w:vertAlign w:val="subscript"/>
        </w:rPr>
        <w:t>2</w:t>
      </w:r>
      <w:r>
        <w:rPr>
          <w:color w:val="000000"/>
          <w:sz w:val="24"/>
          <w:szCs w:val="24"/>
        </w:rPr>
        <w:t>)“ balai apskaičiuojami vertinamo pasiūlymo įvykdytų panašių sutarčių skaičiaus (</w:t>
      </w:r>
      <w:r>
        <w:rPr>
          <w:i/>
          <w:color w:val="000000"/>
          <w:sz w:val="24"/>
          <w:szCs w:val="24"/>
        </w:rPr>
        <w:t>P</w:t>
      </w:r>
      <w:r>
        <w:rPr>
          <w:i/>
          <w:color w:val="000000"/>
          <w:sz w:val="24"/>
          <w:szCs w:val="24"/>
          <w:vertAlign w:val="subscript"/>
        </w:rPr>
        <w:t>p</w:t>
      </w:r>
      <w:r>
        <w:rPr>
          <w:color w:val="000000"/>
          <w:sz w:val="24"/>
          <w:szCs w:val="24"/>
        </w:rPr>
        <w:t>) ir didžiausio įvykdytų panašių sutarčių skaičiaus (P</w:t>
      </w:r>
      <w:r>
        <w:rPr>
          <w:color w:val="000000"/>
          <w:sz w:val="24"/>
          <w:szCs w:val="24"/>
          <w:vertAlign w:val="subscript"/>
        </w:rPr>
        <w:t>max</w:t>
      </w:r>
      <w:r>
        <w:rPr>
          <w:color w:val="000000"/>
          <w:sz w:val="24"/>
          <w:szCs w:val="24"/>
        </w:rPr>
        <w:t>) santykį padauginant iš kriterijaus lyginamojo svorio (Y</w:t>
      </w:r>
      <w:r>
        <w:rPr>
          <w:color w:val="000000"/>
          <w:sz w:val="24"/>
          <w:szCs w:val="24"/>
          <w:vertAlign w:val="subscript"/>
        </w:rPr>
        <w:t>2</w:t>
      </w:r>
      <w:r>
        <w:rPr>
          <w:color w:val="000000"/>
          <w:sz w:val="24"/>
          <w:szCs w:val="24"/>
        </w:rPr>
        <w:t>):</w:t>
      </w:r>
    </w:p>
    <w:p w14:paraId="000000C6" w14:textId="77777777" w:rsidR="007F0E38" w:rsidRDefault="002F67AD">
      <w:pPr>
        <w:jc w:val="center"/>
        <w:rPr>
          <w:rFonts w:ascii="Cambria Math" w:eastAsia="Cambria Math" w:hAnsi="Cambria Math" w:cs="Cambria Math"/>
        </w:rPr>
      </w:pPr>
      <m:oMathPara>
        <m:oMath>
          <m:sSub>
            <m:sSubPr>
              <m:ctrlPr>
                <w:ins w:id="7" w:author="ANIME" w:date="2022-02-24T17:52:00Z">
                  <w:rPr>
                    <w:rFonts w:ascii="Cambria Math" w:eastAsia="Cambria Math" w:hAnsi="Cambria Math" w:cs="Cambria Math"/>
                  </w:rPr>
                </w:ins>
              </m:ctrlPr>
            </m:sSubPr>
            <m:e>
              <m:r>
                <w:rPr>
                  <w:rFonts w:ascii="Cambria Math" w:eastAsia="Cambria Math" w:hAnsi="Cambria Math" w:cs="Cambria Math"/>
                </w:rPr>
                <m:t>T</m:t>
              </m:r>
            </m:e>
            <m:sub>
              <m:r>
                <w:rPr>
                  <w:rFonts w:ascii="Cambria Math" w:eastAsia="Cambria Math" w:hAnsi="Cambria Math" w:cs="Cambria Math"/>
                </w:rPr>
                <m:t>2</m:t>
              </m:r>
            </m:sub>
          </m:sSub>
          <m:r>
            <w:rPr>
              <w:rFonts w:ascii="Cambria Math" w:eastAsia="Cambria Math" w:hAnsi="Cambria Math" w:cs="Cambria Math"/>
            </w:rPr>
            <m:t>=</m:t>
          </m:r>
          <m:f>
            <m:fPr>
              <m:ctrlPr>
                <w:ins w:id="8" w:author="ANIME" w:date="2022-02-24T17:52:00Z">
                  <w:rPr>
                    <w:rFonts w:ascii="Cambria Math" w:eastAsia="Cambria Math" w:hAnsi="Cambria Math" w:cs="Cambria Math"/>
                  </w:rPr>
                </w:ins>
              </m:ctrlPr>
            </m:fPr>
            <m:num>
              <m:sSub>
                <m:sSubPr>
                  <m:ctrlPr>
                    <w:ins w:id="9" w:author="ANIME" w:date="2022-02-24T17:52:00Z">
                      <w:rPr>
                        <w:rFonts w:ascii="Cambria Math" w:eastAsia="Cambria Math" w:hAnsi="Cambria Math" w:cs="Cambria Math"/>
                      </w:rPr>
                    </w:ins>
                  </m:ctrlPr>
                </m:sSubPr>
                <m:e>
                  <m:r>
                    <w:rPr>
                      <w:rFonts w:ascii="Cambria Math" w:eastAsia="Cambria Math" w:hAnsi="Cambria Math" w:cs="Cambria Math"/>
                    </w:rPr>
                    <m:t>P</m:t>
                  </m:r>
                </m:e>
                <m:sub>
                  <m:r>
                    <w:rPr>
                      <w:rFonts w:ascii="Cambria Math" w:eastAsia="Cambria Math" w:hAnsi="Cambria Math" w:cs="Cambria Math"/>
                    </w:rPr>
                    <m:t>p</m:t>
                  </m:r>
                </m:sub>
              </m:sSub>
            </m:num>
            <m:den>
              <m:sSub>
                <m:sSubPr>
                  <m:ctrlPr>
                    <w:ins w:id="10" w:author="ANIME" w:date="2022-02-24T17:52:00Z">
                      <w:rPr>
                        <w:rFonts w:ascii="Cambria Math" w:eastAsia="Cambria Math" w:hAnsi="Cambria Math" w:cs="Cambria Math"/>
                      </w:rPr>
                    </w:ins>
                  </m:ctrlPr>
                </m:sSubPr>
                <m:e>
                  <m:r>
                    <w:rPr>
                      <w:rFonts w:ascii="Cambria Math" w:eastAsia="Cambria Math" w:hAnsi="Cambria Math" w:cs="Cambria Math"/>
                    </w:rPr>
                    <m:t>P</m:t>
                  </m:r>
                </m:e>
                <m:sub>
                  <m:r>
                    <w:rPr>
                      <w:rFonts w:ascii="Cambria Math" w:eastAsia="Cambria Math" w:hAnsi="Cambria Math" w:cs="Cambria Math"/>
                    </w:rPr>
                    <m:t>max</m:t>
                  </m:r>
                </m:sub>
              </m:sSub>
            </m:den>
          </m:f>
          <m:r>
            <w:rPr>
              <w:rFonts w:ascii="Cambria Math" w:eastAsia="Cambria Math" w:hAnsi="Cambria Math" w:cs="Cambria Math"/>
            </w:rPr>
            <m:t>∙</m:t>
          </m:r>
          <m:sSub>
            <m:sSubPr>
              <m:ctrlPr>
                <w:ins w:id="11" w:author="ANIME" w:date="2022-02-24T17:52:00Z">
                  <w:rPr>
                    <w:rFonts w:ascii="Cambria Math" w:eastAsia="Cambria Math" w:hAnsi="Cambria Math" w:cs="Cambria Math"/>
                  </w:rPr>
                </w:ins>
              </m:ctrlPr>
            </m:sSubPr>
            <m:e>
              <m:r>
                <w:rPr>
                  <w:rFonts w:ascii="Cambria Math" w:eastAsia="Cambria Math" w:hAnsi="Cambria Math" w:cs="Cambria Math"/>
                </w:rPr>
                <m:t>Y</m:t>
              </m:r>
            </m:e>
            <m:sub>
              <m:r>
                <w:rPr>
                  <w:rFonts w:ascii="Cambria Math" w:eastAsia="Cambria Math" w:hAnsi="Cambria Math" w:cs="Cambria Math"/>
                </w:rPr>
                <m:t>2</m:t>
              </m:r>
            </m:sub>
          </m:sSub>
        </m:oMath>
      </m:oMathPara>
    </w:p>
    <w:p w14:paraId="000000C7" w14:textId="77777777" w:rsidR="007F0E38" w:rsidRDefault="009D7516">
      <w:pPr>
        <w:widowControl w:val="0"/>
        <w:numPr>
          <w:ilvl w:val="0"/>
          <w:numId w:val="8"/>
        </w:numPr>
        <w:pBdr>
          <w:top w:val="nil"/>
          <w:left w:val="nil"/>
          <w:bottom w:val="nil"/>
          <w:right w:val="nil"/>
          <w:between w:val="nil"/>
        </w:pBdr>
        <w:jc w:val="center"/>
        <w:rPr>
          <w:b/>
          <w:color w:val="000000"/>
          <w:sz w:val="24"/>
          <w:szCs w:val="24"/>
        </w:rPr>
      </w:pPr>
      <w:r>
        <w:rPr>
          <w:b/>
          <w:color w:val="000000"/>
          <w:sz w:val="24"/>
          <w:szCs w:val="24"/>
        </w:rPr>
        <w:t>INFORMACIJA APIE PIRKIMO DOKUMENTŲ PAAIŠKINIMO (PATIKSLINIMO) TVARKĄ, GINČŲ NAGRINĖJIMO TVARKĄ</w:t>
      </w:r>
    </w:p>
    <w:p w14:paraId="000000C8" w14:textId="77777777" w:rsidR="007F0E38" w:rsidRDefault="007F0E38">
      <w:pPr>
        <w:jc w:val="center"/>
        <w:rPr>
          <w:sz w:val="24"/>
          <w:szCs w:val="24"/>
        </w:rPr>
      </w:pPr>
    </w:p>
    <w:p w14:paraId="000000C9" w14:textId="0ADD4BAF" w:rsidR="007F0E38" w:rsidRDefault="009D7516">
      <w:pPr>
        <w:numPr>
          <w:ilvl w:val="0"/>
          <w:numId w:val="13"/>
        </w:numPr>
        <w:pBdr>
          <w:top w:val="nil"/>
          <w:left w:val="nil"/>
          <w:bottom w:val="nil"/>
          <w:right w:val="nil"/>
          <w:between w:val="nil"/>
        </w:pBdr>
        <w:tabs>
          <w:tab w:val="left" w:pos="567"/>
        </w:tabs>
        <w:ind w:left="0" w:firstLine="0"/>
        <w:rPr>
          <w:color w:val="000000"/>
          <w:sz w:val="24"/>
          <w:szCs w:val="24"/>
        </w:rPr>
      </w:pPr>
      <w:r>
        <w:rPr>
          <w:color w:val="000000"/>
          <w:sz w:val="24"/>
          <w:szCs w:val="24"/>
        </w:rPr>
        <w:t xml:space="preserve">Pirkimo vykdytojo ir tiekėjų paklausimai ir atsakymai vieni kitiems, atliekant pirkimų procedūras, turi būti lietuvių kalba. Konkurso sąlygų paaiškinimai, pranešimai ar kitas Pirkimo vykdytojo ir tiekėjo susirašinėjimas yra vykdomas šiame punkte nurodytu elektroniniu paštu: </w:t>
      </w:r>
      <w:hyperlink r:id="rId21" w:history="1">
        <w:r w:rsidR="009B1674" w:rsidRPr="008D42AE">
          <w:rPr>
            <w:rStyle w:val="Hyperlink"/>
            <w:sz w:val="24"/>
            <w:szCs w:val="24"/>
          </w:rPr>
          <w:t>toma.buivydaite@gmail.com</w:t>
        </w:r>
      </w:hyperlink>
      <w:r w:rsidR="009B1674">
        <w:rPr>
          <w:sz w:val="24"/>
          <w:szCs w:val="24"/>
        </w:rPr>
        <w:t xml:space="preserve">. </w:t>
      </w:r>
    </w:p>
    <w:p w14:paraId="000000CA" w14:textId="77777777" w:rsidR="007F0E38" w:rsidRDefault="009D7516">
      <w:pPr>
        <w:numPr>
          <w:ilvl w:val="0"/>
          <w:numId w:val="13"/>
        </w:numPr>
        <w:pBdr>
          <w:top w:val="nil"/>
          <w:left w:val="nil"/>
          <w:bottom w:val="nil"/>
          <w:right w:val="nil"/>
          <w:between w:val="nil"/>
        </w:pBdr>
        <w:tabs>
          <w:tab w:val="left" w:pos="567"/>
        </w:tabs>
        <w:ind w:left="0" w:firstLine="0"/>
        <w:rPr>
          <w:color w:val="000000"/>
          <w:sz w:val="24"/>
          <w:szCs w:val="24"/>
        </w:rPr>
      </w:pPr>
      <w:r>
        <w:rPr>
          <w:color w:val="000000"/>
          <w:sz w:val="24"/>
          <w:szCs w:val="24"/>
        </w:rPr>
        <w:t xml:space="preserve">Tiekėjai prašymus paaiškinti pirkimo dokumentus, pasiūlymus dėl pirkimo dokumentų patikslinimo gali pateikti ne vėliau kaip likus 2 darbo dienoms iki pasiūlymų pateikimo termino pabaigos. Pirkimo vykdytojo paaiškinimai ar patikslinimai turi būti pateikiami likus ne mažiau kaip 1 darbo dienai iki pasiūlymų pateikimo termino pabaigos. </w:t>
      </w:r>
    </w:p>
    <w:p w14:paraId="000000CB" w14:textId="77777777" w:rsidR="007F0E38" w:rsidRDefault="009D7516">
      <w:pPr>
        <w:widowControl w:val="0"/>
        <w:numPr>
          <w:ilvl w:val="0"/>
          <w:numId w:val="13"/>
        </w:numPr>
        <w:pBdr>
          <w:top w:val="nil"/>
          <w:left w:val="nil"/>
          <w:bottom w:val="nil"/>
          <w:right w:val="nil"/>
          <w:between w:val="nil"/>
        </w:pBdr>
        <w:tabs>
          <w:tab w:val="left" w:pos="567"/>
        </w:tabs>
        <w:ind w:left="0" w:firstLine="0"/>
        <w:rPr>
          <w:color w:val="000000"/>
        </w:rPr>
      </w:pPr>
      <w:r>
        <w:rPr>
          <w:color w:val="000000"/>
          <w:sz w:val="24"/>
          <w:szCs w:val="24"/>
        </w:rPr>
        <w:t>Jei pateikti paaiškinimai ar patikslinimai iš esmės keičia pirkimo dokumentuose nustatytus pirkimo objektui keliamus reikalavimus, reikalavimus tiekėjui ar pasiūlymų rengimo reikalavimus, pasiūlymų pateikimo terminas pratęsiamas 7 darbo dienų terminui  nuo paaiškinimų ar patikslinimų paskelbimo ir patikslintų/ pakeistų pirkimo dokumentų paskelbimo.</w:t>
      </w:r>
    </w:p>
    <w:p w14:paraId="000000CC" w14:textId="77777777" w:rsidR="007F0E38" w:rsidRDefault="009D7516">
      <w:pPr>
        <w:numPr>
          <w:ilvl w:val="0"/>
          <w:numId w:val="13"/>
        </w:numPr>
        <w:pBdr>
          <w:top w:val="nil"/>
          <w:left w:val="nil"/>
          <w:bottom w:val="nil"/>
          <w:right w:val="nil"/>
          <w:between w:val="nil"/>
        </w:pBdr>
        <w:tabs>
          <w:tab w:val="left" w:pos="567"/>
        </w:tabs>
        <w:ind w:left="0" w:firstLine="0"/>
        <w:rPr>
          <w:color w:val="000000"/>
          <w:sz w:val="24"/>
          <w:szCs w:val="24"/>
        </w:rPr>
      </w:pPr>
      <w:r>
        <w:rPr>
          <w:color w:val="000000"/>
          <w:sz w:val="24"/>
          <w:szCs w:val="24"/>
        </w:rPr>
        <w:t>Nesibaigus pasiūlymų pateikimo terminui, Pirkimo vykdytojas savo iniciatyva gali paaiškinti ar patikslinti pirkimo dokumentus, vadovaujantis protingumo kriterijumi, tai pat nukelti pasiūlymų pateikimo termino pabaigą.</w:t>
      </w:r>
    </w:p>
    <w:p w14:paraId="000000CD" w14:textId="77777777" w:rsidR="007F0E38" w:rsidRDefault="009D7516">
      <w:pPr>
        <w:numPr>
          <w:ilvl w:val="0"/>
          <w:numId w:val="13"/>
        </w:numPr>
        <w:pBdr>
          <w:top w:val="nil"/>
          <w:left w:val="nil"/>
          <w:bottom w:val="nil"/>
          <w:right w:val="nil"/>
          <w:between w:val="nil"/>
        </w:pBdr>
        <w:tabs>
          <w:tab w:val="left" w:pos="567"/>
        </w:tabs>
        <w:ind w:left="0" w:firstLine="0"/>
        <w:rPr>
          <w:color w:val="000000"/>
          <w:sz w:val="24"/>
          <w:szCs w:val="24"/>
        </w:rPr>
      </w:pPr>
      <w:r>
        <w:rPr>
          <w:color w:val="000000"/>
          <w:sz w:val="24"/>
          <w:szCs w:val="24"/>
        </w:rPr>
        <w:lastRenderedPageBreak/>
        <w:t>Pirkimo vykdytojas neketina rengti susitikimų su tiekėjais dėl pirkimo dokumentų paaiškinimo.</w:t>
      </w:r>
    </w:p>
    <w:p w14:paraId="000000CE" w14:textId="77777777" w:rsidR="007F0E38" w:rsidRDefault="009D7516">
      <w:pPr>
        <w:numPr>
          <w:ilvl w:val="0"/>
          <w:numId w:val="13"/>
        </w:numPr>
        <w:pBdr>
          <w:top w:val="nil"/>
          <w:left w:val="nil"/>
          <w:bottom w:val="nil"/>
          <w:right w:val="nil"/>
          <w:between w:val="nil"/>
        </w:pBdr>
        <w:tabs>
          <w:tab w:val="left" w:pos="567"/>
        </w:tabs>
        <w:ind w:left="0" w:firstLine="0"/>
        <w:rPr>
          <w:color w:val="000000"/>
          <w:sz w:val="24"/>
          <w:szCs w:val="24"/>
        </w:rPr>
      </w:pPr>
      <w:r>
        <w:rPr>
          <w:color w:val="000000"/>
          <w:sz w:val="24"/>
          <w:szCs w:val="24"/>
        </w:rPr>
        <w:t xml:space="preserve">Jeigu Pirkimo vykdytojas pirkimo dokumentų paaiškinimų ar patikslinimų nepateikia per nurodytą terminą, pasiūlymų pateikimo termino pabaiga nukeliama ne trumpesniam laikui nei tas, kiek vėluojama pateikti paaiškinimus ar patikslinimus. </w:t>
      </w:r>
    </w:p>
    <w:p w14:paraId="000000CF" w14:textId="77777777" w:rsidR="007F0E38" w:rsidRDefault="009D7516">
      <w:pPr>
        <w:numPr>
          <w:ilvl w:val="0"/>
          <w:numId w:val="13"/>
        </w:numPr>
        <w:pBdr>
          <w:top w:val="nil"/>
          <w:left w:val="nil"/>
          <w:bottom w:val="nil"/>
          <w:right w:val="nil"/>
          <w:between w:val="nil"/>
        </w:pBdr>
        <w:tabs>
          <w:tab w:val="left" w:pos="567"/>
        </w:tabs>
        <w:ind w:left="0" w:firstLine="0"/>
        <w:rPr>
          <w:color w:val="000000"/>
          <w:sz w:val="24"/>
          <w:szCs w:val="24"/>
        </w:rPr>
      </w:pPr>
      <w:r>
        <w:rPr>
          <w:color w:val="000000"/>
          <w:sz w:val="24"/>
          <w:szCs w:val="24"/>
        </w:rPr>
        <w:t>Tiekėjas turi teisę raštu pateikti pretenziją Pirkimo vykdytojui per 5 darbo dienas nuo Pirkimo vykdytojo pranešimo raštu apie jo priimtą sprendimą išsiuntimo tiekėjui dienos arba per 5 darbo dienas nuo tos dienos, kai tiekėjas sužinojo apie atitinkamus Pirkimo vykdytojo veiksmus.</w:t>
      </w:r>
    </w:p>
    <w:p w14:paraId="000000D0" w14:textId="77777777" w:rsidR="007F0E38" w:rsidRDefault="009D7516">
      <w:pPr>
        <w:numPr>
          <w:ilvl w:val="0"/>
          <w:numId w:val="13"/>
        </w:numPr>
        <w:pBdr>
          <w:top w:val="nil"/>
          <w:left w:val="nil"/>
          <w:bottom w:val="nil"/>
          <w:right w:val="nil"/>
          <w:between w:val="nil"/>
        </w:pBdr>
        <w:tabs>
          <w:tab w:val="left" w:pos="567"/>
        </w:tabs>
        <w:ind w:left="0" w:firstLine="0"/>
        <w:rPr>
          <w:color w:val="000000"/>
          <w:sz w:val="24"/>
          <w:szCs w:val="24"/>
        </w:rPr>
      </w:pPr>
      <w:r>
        <w:rPr>
          <w:color w:val="000000"/>
          <w:sz w:val="24"/>
          <w:szCs w:val="24"/>
        </w:rPr>
        <w:t>Pirkimo vykdytojas nagrinės tik tas pretenzijas, kurios gautos iki pirkimo sutarties sudarymo. Pirkimo vykdytojas turi išnagrinėti tiekėjo pretenziją ir apie priimtą motyvuotą sprendimą informuoti pretenziją pateikusį tiekėją ne vėliau kaip per 5 darbo dienas nuo pretenzijos gavimo dienos.</w:t>
      </w:r>
    </w:p>
    <w:p w14:paraId="000000D1" w14:textId="77777777" w:rsidR="007F0E38" w:rsidRDefault="009D7516">
      <w:pPr>
        <w:numPr>
          <w:ilvl w:val="0"/>
          <w:numId w:val="13"/>
        </w:numPr>
        <w:pBdr>
          <w:top w:val="nil"/>
          <w:left w:val="nil"/>
          <w:bottom w:val="nil"/>
          <w:right w:val="nil"/>
          <w:between w:val="nil"/>
        </w:pBdr>
        <w:tabs>
          <w:tab w:val="left" w:pos="567"/>
        </w:tabs>
        <w:ind w:left="0" w:firstLine="0"/>
        <w:rPr>
          <w:color w:val="000000"/>
          <w:sz w:val="24"/>
          <w:szCs w:val="24"/>
        </w:rPr>
      </w:pPr>
      <w:r>
        <w:rPr>
          <w:color w:val="000000"/>
          <w:sz w:val="24"/>
          <w:szCs w:val="24"/>
        </w:rPr>
        <w:t xml:space="preserve">Pirkimo vykdytojas, vykdydamas konkursą, ir priėmęs sprendimą atmesti tiekėjo pasiūlymą, raštu informuoja šį tiekėją, o priėmus sprendimą dėl pirkimo laimėtojo, raštu informuoja visus pasiūlymus pateikusius tiekėjus apie priimtą sprendimą ne vėliau kaip per 3 darbo dienas nuo sprendimo priėmimo dienos. </w:t>
      </w:r>
    </w:p>
    <w:p w14:paraId="000000D2" w14:textId="77777777" w:rsidR="007F0E38" w:rsidRDefault="007F0E38">
      <w:pPr>
        <w:pBdr>
          <w:top w:val="nil"/>
          <w:left w:val="nil"/>
          <w:bottom w:val="nil"/>
          <w:right w:val="nil"/>
          <w:between w:val="nil"/>
        </w:pBdr>
        <w:tabs>
          <w:tab w:val="left" w:pos="567"/>
        </w:tabs>
        <w:rPr>
          <w:color w:val="000000"/>
          <w:sz w:val="24"/>
          <w:szCs w:val="24"/>
        </w:rPr>
      </w:pPr>
    </w:p>
    <w:p w14:paraId="000000D3" w14:textId="77777777" w:rsidR="007F0E38" w:rsidRDefault="009D7516">
      <w:pPr>
        <w:numPr>
          <w:ilvl w:val="0"/>
          <w:numId w:val="8"/>
        </w:numPr>
        <w:pBdr>
          <w:top w:val="nil"/>
          <w:left w:val="nil"/>
          <w:bottom w:val="nil"/>
          <w:right w:val="nil"/>
          <w:between w:val="nil"/>
        </w:pBdr>
        <w:jc w:val="center"/>
        <w:rPr>
          <w:b/>
          <w:color w:val="000000"/>
          <w:sz w:val="24"/>
          <w:szCs w:val="24"/>
        </w:rPr>
      </w:pPr>
      <w:r>
        <w:rPr>
          <w:b/>
          <w:color w:val="000000"/>
          <w:sz w:val="24"/>
          <w:szCs w:val="24"/>
        </w:rPr>
        <w:t>PIRKIMO SUTARTIES SĄLYGOS</w:t>
      </w:r>
    </w:p>
    <w:p w14:paraId="000000D4" w14:textId="77777777" w:rsidR="007F0E38" w:rsidRDefault="007F0E38">
      <w:pPr>
        <w:pBdr>
          <w:top w:val="nil"/>
          <w:left w:val="nil"/>
          <w:bottom w:val="nil"/>
          <w:right w:val="nil"/>
          <w:between w:val="nil"/>
        </w:pBdr>
        <w:ind w:left="1080"/>
        <w:rPr>
          <w:b/>
          <w:color w:val="000000"/>
          <w:sz w:val="24"/>
          <w:szCs w:val="24"/>
        </w:rPr>
      </w:pPr>
    </w:p>
    <w:p w14:paraId="000000D5" w14:textId="77777777" w:rsidR="007F0E38" w:rsidRDefault="009D7516">
      <w:pPr>
        <w:widowControl w:val="0"/>
        <w:numPr>
          <w:ilvl w:val="0"/>
          <w:numId w:val="13"/>
        </w:numPr>
        <w:pBdr>
          <w:top w:val="nil"/>
          <w:left w:val="nil"/>
          <w:bottom w:val="nil"/>
          <w:right w:val="nil"/>
          <w:between w:val="nil"/>
        </w:pBdr>
        <w:tabs>
          <w:tab w:val="left" w:pos="567"/>
          <w:tab w:val="left" w:pos="1134"/>
        </w:tabs>
        <w:ind w:left="0" w:firstLine="0"/>
        <w:rPr>
          <w:sz w:val="24"/>
          <w:szCs w:val="24"/>
        </w:rPr>
      </w:pPr>
      <w:r>
        <w:rPr>
          <w:color w:val="000000"/>
          <w:sz w:val="24"/>
          <w:szCs w:val="24"/>
        </w:rPr>
        <w:t xml:space="preserve">Sudarant pirkimo sutartį joje negali būti keičiama laimėjusio tiekėjo pasiūlymo </w:t>
      </w:r>
      <w:r>
        <w:rPr>
          <w:i/>
          <w:color w:val="000000"/>
          <w:sz w:val="24"/>
          <w:szCs w:val="24"/>
        </w:rPr>
        <w:t>kaina (įkainis), kokybės charakteristikos</w:t>
      </w:r>
      <w:r>
        <w:rPr>
          <w:color w:val="000000"/>
          <w:sz w:val="24"/>
          <w:szCs w:val="24"/>
        </w:rPr>
        <w:t xml:space="preserve"> ar kitos pirkimo dokumentuose nustatytos pirkimo sąlygos. </w:t>
      </w:r>
    </w:p>
    <w:p w14:paraId="000000D6" w14:textId="77777777" w:rsidR="007F0E38" w:rsidRDefault="009D7516">
      <w:pPr>
        <w:widowControl w:val="0"/>
        <w:numPr>
          <w:ilvl w:val="0"/>
          <w:numId w:val="13"/>
        </w:numPr>
        <w:pBdr>
          <w:top w:val="nil"/>
          <w:left w:val="nil"/>
          <w:bottom w:val="nil"/>
          <w:right w:val="nil"/>
          <w:between w:val="nil"/>
        </w:pBdr>
        <w:tabs>
          <w:tab w:val="left" w:pos="567"/>
          <w:tab w:val="left" w:pos="1134"/>
        </w:tabs>
        <w:ind w:left="0" w:firstLine="0"/>
        <w:rPr>
          <w:sz w:val="24"/>
          <w:szCs w:val="24"/>
        </w:rPr>
      </w:pPr>
      <w:r>
        <w:rPr>
          <w:sz w:val="24"/>
          <w:szCs w:val="24"/>
        </w:rPr>
        <w:t>Jeigu Pirkimo vykdytojas iki sutarties pasirašymo sužino, kad tiekėjo, kurio pasiūlymas pripažintas ekonomiškai naudingiausiu, neatitinka šiose pirkimo sąlygose nurodytų reikalavimų, ji pirkimo sutarties nesudaro su ekonomiškai naudingiausią pasiūlymą pateikusiu tiekėju, jeigu paaiškėja, kad pasiūlymas neatitinka šiame punkte nurodytų įpareigojimų;</w:t>
      </w:r>
    </w:p>
    <w:p w14:paraId="000000D7" w14:textId="77777777" w:rsidR="007F0E38" w:rsidRDefault="009D7516">
      <w:pPr>
        <w:widowControl w:val="0"/>
        <w:numPr>
          <w:ilvl w:val="0"/>
          <w:numId w:val="13"/>
        </w:numPr>
        <w:pBdr>
          <w:top w:val="nil"/>
          <w:left w:val="nil"/>
          <w:bottom w:val="nil"/>
          <w:right w:val="nil"/>
          <w:between w:val="nil"/>
        </w:pBdr>
        <w:tabs>
          <w:tab w:val="left" w:pos="567"/>
          <w:tab w:val="left" w:pos="1134"/>
        </w:tabs>
        <w:ind w:left="0" w:firstLine="0"/>
        <w:rPr>
          <w:sz w:val="24"/>
          <w:szCs w:val="24"/>
        </w:rPr>
      </w:pPr>
      <w:r>
        <w:rPr>
          <w:sz w:val="24"/>
          <w:szCs w:val="24"/>
        </w:rPr>
        <w:t>Sutarties įvykdymas bus užtikrinamas delspinigiais, kurių dydis – 0,02 proc.</w:t>
      </w:r>
    </w:p>
    <w:p w14:paraId="000000D8" w14:textId="77777777" w:rsidR="007F0E38" w:rsidRDefault="009D7516">
      <w:pPr>
        <w:widowControl w:val="0"/>
        <w:numPr>
          <w:ilvl w:val="0"/>
          <w:numId w:val="13"/>
        </w:numPr>
        <w:pBdr>
          <w:top w:val="nil"/>
          <w:left w:val="nil"/>
          <w:bottom w:val="nil"/>
          <w:right w:val="nil"/>
          <w:between w:val="nil"/>
        </w:pBdr>
        <w:tabs>
          <w:tab w:val="left" w:pos="567"/>
          <w:tab w:val="left" w:pos="1134"/>
        </w:tabs>
        <w:ind w:left="0" w:firstLine="0"/>
        <w:rPr>
          <w:sz w:val="24"/>
          <w:szCs w:val="24"/>
        </w:rPr>
      </w:pPr>
      <w:r>
        <w:rPr>
          <w:sz w:val="24"/>
          <w:szCs w:val="24"/>
        </w:rPr>
        <w:t xml:space="preserve">Jeigu tiekėjas, kuriam buvo pasiūlyta sudaryti pirkimo sutartį, raštu atsisako ją sudaryti, arba iki Pirkimo vykdytojo nurodyto laiko nepasirašo pirkimo sutarties, arba atsisako sudaryti pirkimo sutartį pirkimo dokumentuose nustatytomis sąlygomis, laikoma, kad jis atsisakė sudaryti pirkimo sutartį. Tuo atveju Pirkimo vykdytojas siūlo sudaryti pirkimo sutartį tiekėjui, kurio pasiūlymas pagal nustatytą pasiūlymų eilę yra pirmas po tiekėjo, atsisakiusio sudaryti pirkimo sutartį, jeigu jis neatmestas pagal šių pirkimo dokumentų reikalavimus. </w:t>
      </w:r>
    </w:p>
    <w:p w14:paraId="000000D9" w14:textId="77777777" w:rsidR="007F0E38" w:rsidRDefault="009D7516">
      <w:pPr>
        <w:widowControl w:val="0"/>
        <w:numPr>
          <w:ilvl w:val="0"/>
          <w:numId w:val="13"/>
        </w:numPr>
        <w:pBdr>
          <w:top w:val="nil"/>
          <w:left w:val="nil"/>
          <w:bottom w:val="nil"/>
          <w:right w:val="nil"/>
          <w:between w:val="nil"/>
        </w:pBdr>
        <w:tabs>
          <w:tab w:val="left" w:pos="567"/>
          <w:tab w:val="left" w:pos="1134"/>
        </w:tabs>
        <w:ind w:left="0" w:firstLine="0"/>
        <w:rPr>
          <w:sz w:val="24"/>
          <w:szCs w:val="24"/>
        </w:rPr>
      </w:pPr>
      <w:r>
        <w:rPr>
          <w:sz w:val="24"/>
          <w:szCs w:val="24"/>
        </w:rPr>
        <w:t>Pirkimo sutartis bus sudaroma nedelsiant, bet ne anksčiau nei pasibaigė 5 darbo dienų terminas nuo pranešimo raštu apie Pirkimo vykdytojo priimtą sprendimą dėl pirkimo laimėtojo išsiuntimo tiekėjams dienos su sąlyga, jei per šį terminą nebuvo gauta pretenzijų.</w:t>
      </w:r>
    </w:p>
    <w:p w14:paraId="000000DA" w14:textId="77777777" w:rsidR="007F0E38" w:rsidRDefault="009D7516">
      <w:pPr>
        <w:widowControl w:val="0"/>
        <w:numPr>
          <w:ilvl w:val="0"/>
          <w:numId w:val="13"/>
        </w:numPr>
        <w:pBdr>
          <w:top w:val="nil"/>
          <w:left w:val="nil"/>
          <w:bottom w:val="nil"/>
          <w:right w:val="nil"/>
          <w:between w:val="nil"/>
        </w:pBdr>
        <w:tabs>
          <w:tab w:val="left" w:pos="567"/>
          <w:tab w:val="left" w:pos="1134"/>
        </w:tabs>
        <w:ind w:left="0" w:firstLine="0"/>
        <w:rPr>
          <w:sz w:val="24"/>
          <w:szCs w:val="24"/>
        </w:rPr>
      </w:pPr>
      <w:r>
        <w:rPr>
          <w:sz w:val="24"/>
          <w:szCs w:val="24"/>
        </w:rPr>
        <w:t xml:space="preserve">Pirkimo sutarties projektas pateikiamas pirkimo dokumentų 4 priede.  </w:t>
      </w:r>
      <w:r>
        <w:rPr>
          <w:i/>
          <w:sz w:val="24"/>
          <w:szCs w:val="24"/>
        </w:rPr>
        <w:t xml:space="preserve"> </w:t>
      </w:r>
    </w:p>
    <w:p w14:paraId="000000DB" w14:textId="77777777" w:rsidR="007F0E38" w:rsidRDefault="007F0E38">
      <w:pPr>
        <w:pBdr>
          <w:top w:val="nil"/>
          <w:left w:val="nil"/>
          <w:bottom w:val="nil"/>
          <w:right w:val="nil"/>
          <w:between w:val="nil"/>
        </w:pBdr>
        <w:rPr>
          <w:b/>
          <w:color w:val="000000"/>
          <w:sz w:val="24"/>
          <w:szCs w:val="24"/>
        </w:rPr>
      </w:pPr>
    </w:p>
    <w:p w14:paraId="000000DC" w14:textId="77777777" w:rsidR="007F0E38" w:rsidRDefault="009D7516">
      <w:pPr>
        <w:widowControl w:val="0"/>
        <w:numPr>
          <w:ilvl w:val="0"/>
          <w:numId w:val="8"/>
        </w:numPr>
        <w:pBdr>
          <w:top w:val="nil"/>
          <w:left w:val="nil"/>
          <w:bottom w:val="nil"/>
          <w:right w:val="nil"/>
          <w:between w:val="nil"/>
        </w:pBdr>
        <w:jc w:val="center"/>
        <w:rPr>
          <w:b/>
          <w:color w:val="000000"/>
          <w:sz w:val="24"/>
          <w:szCs w:val="24"/>
        </w:rPr>
      </w:pPr>
      <w:r>
        <w:rPr>
          <w:b/>
          <w:color w:val="000000"/>
          <w:sz w:val="24"/>
          <w:szCs w:val="24"/>
        </w:rPr>
        <w:t>BAIGIAMOSIOS NUOSTATOS</w:t>
      </w:r>
    </w:p>
    <w:p w14:paraId="000000DD" w14:textId="77777777" w:rsidR="007F0E38" w:rsidRDefault="007F0E38">
      <w:pPr>
        <w:rPr>
          <w:sz w:val="24"/>
          <w:szCs w:val="24"/>
        </w:rPr>
      </w:pPr>
    </w:p>
    <w:p w14:paraId="000000DE" w14:textId="65FA02DA" w:rsidR="007F0E38" w:rsidRDefault="009D7516">
      <w:pPr>
        <w:numPr>
          <w:ilvl w:val="0"/>
          <w:numId w:val="1"/>
        </w:numPr>
        <w:pBdr>
          <w:top w:val="nil"/>
          <w:left w:val="nil"/>
          <w:bottom w:val="nil"/>
          <w:right w:val="nil"/>
          <w:between w:val="nil"/>
        </w:pBdr>
        <w:tabs>
          <w:tab w:val="left" w:pos="426"/>
        </w:tabs>
        <w:ind w:left="0" w:firstLine="0"/>
        <w:rPr>
          <w:color w:val="000000"/>
          <w:sz w:val="24"/>
          <w:szCs w:val="24"/>
        </w:rPr>
      </w:pPr>
      <w:r>
        <w:rPr>
          <w:color w:val="000000"/>
          <w:sz w:val="24"/>
          <w:szCs w:val="24"/>
        </w:rPr>
        <w:t xml:space="preserve">Pirkimo vykdytojo darbuotojai, įgalioti palaikyti ryšį su tiekėjais ir gauti iš jų (ne tarpininkų) su pirkimo procedūromis susijusius </w:t>
      </w:r>
      <w:r>
        <w:rPr>
          <w:color w:val="000000"/>
          <w:sz w:val="24"/>
          <w:szCs w:val="24"/>
          <w:highlight w:val="white"/>
        </w:rPr>
        <w:t xml:space="preserve">pranešimus: </w:t>
      </w:r>
      <w:r w:rsidR="005E3109" w:rsidRPr="005E3109">
        <w:rPr>
          <w:color w:val="333333"/>
          <w:sz w:val="24"/>
          <w:szCs w:val="24"/>
        </w:rPr>
        <w:t>Toma Buivydaitė</w:t>
      </w:r>
      <w:r>
        <w:rPr>
          <w:color w:val="333333"/>
          <w:sz w:val="24"/>
          <w:szCs w:val="24"/>
          <w:highlight w:val="white"/>
        </w:rPr>
        <w:t xml:space="preserve">, el. p. </w:t>
      </w:r>
      <w:hyperlink r:id="rId22" w:history="1">
        <w:r w:rsidR="005E3109" w:rsidRPr="008D42AE">
          <w:rPr>
            <w:rStyle w:val="Hyperlink"/>
            <w:sz w:val="24"/>
            <w:szCs w:val="24"/>
          </w:rPr>
          <w:t>toma.buivydaite@gmail.com</w:t>
        </w:r>
      </w:hyperlink>
      <w:r w:rsidR="005E3109">
        <w:rPr>
          <w:color w:val="333333"/>
          <w:sz w:val="24"/>
          <w:szCs w:val="24"/>
        </w:rPr>
        <w:t xml:space="preserve">, </w:t>
      </w:r>
      <w:r>
        <w:rPr>
          <w:color w:val="333333"/>
          <w:sz w:val="24"/>
          <w:szCs w:val="24"/>
          <w:highlight w:val="white"/>
        </w:rPr>
        <w:t xml:space="preserve">  tel. +</w:t>
      </w:r>
      <w:r w:rsidR="005E3109" w:rsidRPr="005E3109">
        <w:rPr>
          <w:color w:val="333333"/>
          <w:sz w:val="24"/>
          <w:szCs w:val="24"/>
        </w:rPr>
        <w:t>370 (623) 04 983</w:t>
      </w:r>
      <w:r>
        <w:rPr>
          <w:color w:val="000000"/>
          <w:sz w:val="24"/>
          <w:szCs w:val="24"/>
          <w:highlight w:val="white"/>
        </w:rPr>
        <w:t>.</w:t>
      </w:r>
    </w:p>
    <w:p w14:paraId="000000DF" w14:textId="77777777" w:rsidR="007F0E38" w:rsidRDefault="009D7516">
      <w:pPr>
        <w:numPr>
          <w:ilvl w:val="0"/>
          <w:numId w:val="1"/>
        </w:numPr>
        <w:pBdr>
          <w:top w:val="nil"/>
          <w:left w:val="nil"/>
          <w:bottom w:val="nil"/>
          <w:right w:val="nil"/>
          <w:between w:val="nil"/>
        </w:pBdr>
        <w:tabs>
          <w:tab w:val="left" w:pos="426"/>
        </w:tabs>
        <w:ind w:left="0" w:firstLine="0"/>
        <w:rPr>
          <w:color w:val="000000"/>
          <w:sz w:val="24"/>
          <w:szCs w:val="24"/>
        </w:rPr>
      </w:pPr>
      <w:r>
        <w:rPr>
          <w:color w:val="000000"/>
          <w:sz w:val="24"/>
          <w:szCs w:val="24"/>
        </w:rPr>
        <w:lastRenderedPageBreak/>
        <w:t>Pirkimo procedūros, kurios neapibrėžtos šiuose pirkimo dokumentuose, vykdomos vadovaujantis 2014–2021 m. Europos ekonominės erdvės ir Norvegijos finansinių mechanizmų projektų bei Dvišalio bendradarbiavimo fondo projektų pirkimų priežiūros ir neperkančiųjų organizacijų bei perkančiųjų organizacijų pagal Reglamentus pirkimų vykdymo tvarkos apraše (Nr. Nr. 2020/8-320) nuostatomis.</w:t>
      </w:r>
    </w:p>
    <w:p w14:paraId="000000E0" w14:textId="77777777" w:rsidR="007F0E38" w:rsidRDefault="007F0E38">
      <w:pPr>
        <w:pBdr>
          <w:top w:val="nil"/>
          <w:left w:val="nil"/>
          <w:bottom w:val="nil"/>
          <w:right w:val="nil"/>
          <w:between w:val="nil"/>
        </w:pBdr>
        <w:spacing w:before="0" w:after="160" w:line="259" w:lineRule="auto"/>
        <w:jc w:val="right"/>
        <w:rPr>
          <w:b/>
          <w:color w:val="000000"/>
          <w:sz w:val="24"/>
          <w:szCs w:val="24"/>
        </w:rPr>
      </w:pPr>
    </w:p>
    <w:p w14:paraId="000000E1" w14:textId="77777777" w:rsidR="007F0E38" w:rsidRDefault="009D7516">
      <w:pPr>
        <w:rPr>
          <w:b/>
          <w:color w:val="000000"/>
          <w:sz w:val="24"/>
          <w:szCs w:val="24"/>
        </w:rPr>
      </w:pPr>
      <w:r>
        <w:br w:type="page"/>
      </w:r>
    </w:p>
    <w:p w14:paraId="000000E2" w14:textId="77777777" w:rsidR="007F0E38" w:rsidRDefault="009D7516">
      <w:pPr>
        <w:pBdr>
          <w:top w:val="nil"/>
          <w:left w:val="nil"/>
          <w:bottom w:val="nil"/>
          <w:right w:val="nil"/>
          <w:between w:val="nil"/>
        </w:pBdr>
        <w:spacing w:before="0" w:after="160" w:line="259" w:lineRule="auto"/>
        <w:jc w:val="right"/>
        <w:rPr>
          <w:b/>
          <w:color w:val="000000"/>
          <w:sz w:val="24"/>
          <w:szCs w:val="24"/>
        </w:rPr>
      </w:pPr>
      <w:r>
        <w:rPr>
          <w:b/>
          <w:color w:val="000000"/>
          <w:sz w:val="24"/>
          <w:szCs w:val="24"/>
        </w:rPr>
        <w:lastRenderedPageBreak/>
        <w:t>1 priedas</w:t>
      </w:r>
    </w:p>
    <w:p w14:paraId="000000E3" w14:textId="77777777" w:rsidR="007F0E38" w:rsidRDefault="009D7516">
      <w:pPr>
        <w:pBdr>
          <w:top w:val="nil"/>
          <w:left w:val="nil"/>
          <w:bottom w:val="nil"/>
          <w:right w:val="nil"/>
          <w:between w:val="nil"/>
        </w:pBdr>
        <w:spacing w:before="0" w:after="160" w:line="259" w:lineRule="auto"/>
        <w:jc w:val="center"/>
        <w:rPr>
          <w:b/>
          <w:color w:val="000000"/>
          <w:sz w:val="24"/>
          <w:szCs w:val="24"/>
        </w:rPr>
      </w:pPr>
      <w:r>
        <w:rPr>
          <w:b/>
          <w:color w:val="000000"/>
          <w:sz w:val="24"/>
          <w:szCs w:val="24"/>
        </w:rPr>
        <w:t>RINKODAROS STRATEGIJOS ĮGYVENDINIMO PASLAUGŲ PIRKIMO</w:t>
      </w:r>
    </w:p>
    <w:p w14:paraId="000000E4" w14:textId="77777777" w:rsidR="007F0E38" w:rsidRDefault="009D7516">
      <w:pPr>
        <w:pBdr>
          <w:top w:val="nil"/>
          <w:left w:val="nil"/>
          <w:bottom w:val="nil"/>
          <w:right w:val="nil"/>
          <w:between w:val="nil"/>
        </w:pBdr>
        <w:spacing w:before="0" w:after="160" w:line="259" w:lineRule="auto"/>
        <w:jc w:val="center"/>
        <w:rPr>
          <w:b/>
          <w:color w:val="000000"/>
          <w:sz w:val="24"/>
          <w:szCs w:val="24"/>
        </w:rPr>
      </w:pPr>
      <w:r>
        <w:rPr>
          <w:b/>
          <w:color w:val="000000"/>
          <w:sz w:val="24"/>
          <w:szCs w:val="24"/>
        </w:rPr>
        <w:t>TECHNINĖ SPECIFIKACIJA</w:t>
      </w:r>
    </w:p>
    <w:p w14:paraId="000000E5" w14:textId="15C98818" w:rsidR="007F0E38" w:rsidRDefault="00EC5F8D" w:rsidP="00EC5F8D">
      <w:pPr>
        <w:pBdr>
          <w:top w:val="nil"/>
          <w:left w:val="nil"/>
          <w:bottom w:val="nil"/>
          <w:right w:val="nil"/>
          <w:between w:val="nil"/>
        </w:pBdr>
        <w:spacing w:before="0" w:after="160" w:line="259" w:lineRule="auto"/>
        <w:ind w:firstLine="360"/>
        <w:rPr>
          <w:color w:val="000000"/>
          <w:sz w:val="24"/>
          <w:szCs w:val="24"/>
        </w:rPr>
      </w:pPr>
      <w:r>
        <w:rPr>
          <w:color w:val="000000"/>
          <w:sz w:val="24"/>
          <w:szCs w:val="24"/>
        </w:rPr>
        <w:t>Pro</w:t>
      </w:r>
      <w:r w:rsidR="009D7516">
        <w:rPr>
          <w:color w:val="000000"/>
          <w:sz w:val="24"/>
          <w:szCs w:val="24"/>
        </w:rPr>
        <w:t>jekt</w:t>
      </w:r>
      <w:r>
        <w:rPr>
          <w:color w:val="000000"/>
          <w:sz w:val="24"/>
          <w:szCs w:val="24"/>
        </w:rPr>
        <w:t>o</w:t>
      </w:r>
      <w:r w:rsidR="009D7516">
        <w:rPr>
          <w:color w:val="000000"/>
          <w:sz w:val="24"/>
          <w:szCs w:val="24"/>
        </w:rPr>
        <w:t xml:space="preserve"> “Vietos kultūros verslumo skatinimas - Merkinės dvarvietė” </w:t>
      </w:r>
      <w:r>
        <w:rPr>
          <w:color w:val="000000"/>
          <w:sz w:val="24"/>
          <w:szCs w:val="24"/>
        </w:rPr>
        <w:t xml:space="preserve">partneris </w:t>
      </w:r>
      <w:r w:rsidRPr="00EC5F8D">
        <w:rPr>
          <w:color w:val="000000"/>
          <w:sz w:val="24"/>
          <w:szCs w:val="24"/>
        </w:rPr>
        <w:t xml:space="preserve">UAB Media Bitės </w:t>
      </w:r>
      <w:r w:rsidR="009D7516">
        <w:rPr>
          <w:color w:val="000000"/>
          <w:sz w:val="24"/>
          <w:szCs w:val="24"/>
        </w:rPr>
        <w:t>siekia įsigyti projekto Rinkodaros strategijos įgyvendinimo paslaugas (toliau – Paslaugos). Perkamos Paslaugos skirtos įgyvendinti parengtą „Merkinės dvarvietė. Vietos kultūros verslumo skatinimas. Rinkodaros ir viešinimo strategiją“ ( 2 priedas).</w:t>
      </w:r>
    </w:p>
    <w:p w14:paraId="000000E6" w14:textId="77777777" w:rsidR="007F0E38" w:rsidRDefault="009D7516">
      <w:pPr>
        <w:pBdr>
          <w:top w:val="nil"/>
          <w:left w:val="nil"/>
          <w:bottom w:val="nil"/>
          <w:right w:val="nil"/>
          <w:between w:val="nil"/>
        </w:pBdr>
        <w:spacing w:before="0" w:after="160" w:line="259" w:lineRule="auto"/>
        <w:ind w:left="360"/>
        <w:jc w:val="left"/>
        <w:rPr>
          <w:b/>
          <w:sz w:val="24"/>
          <w:szCs w:val="24"/>
        </w:rPr>
      </w:pPr>
      <w:r>
        <w:rPr>
          <w:b/>
          <w:sz w:val="24"/>
          <w:szCs w:val="24"/>
        </w:rPr>
        <w:t xml:space="preserve">Preliminarios projekto sklaidos įgyvendinimo veiksmų apimtys ir reikalavimai: </w:t>
      </w:r>
    </w:p>
    <w:p w14:paraId="000000E7" w14:textId="77777777" w:rsidR="007F0E38" w:rsidRDefault="009D7516">
      <w:pPr>
        <w:pBdr>
          <w:top w:val="nil"/>
          <w:left w:val="nil"/>
          <w:bottom w:val="nil"/>
          <w:right w:val="nil"/>
          <w:between w:val="nil"/>
        </w:pBdr>
        <w:spacing w:before="0" w:after="160" w:line="259" w:lineRule="auto"/>
        <w:rPr>
          <w:b/>
          <w:i/>
          <w:color w:val="000000"/>
          <w:sz w:val="24"/>
          <w:szCs w:val="24"/>
          <w:u w:val="single"/>
        </w:rPr>
      </w:pPr>
      <w:r>
        <w:rPr>
          <w:b/>
          <w:i/>
          <w:color w:val="000000"/>
          <w:sz w:val="24"/>
          <w:szCs w:val="24"/>
          <w:u w:val="single"/>
        </w:rPr>
        <w:t>1. Skaitmeninės rinkodaros sprendimai:</w:t>
      </w:r>
    </w:p>
    <w:p w14:paraId="000000E8"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1.1.</w:t>
      </w:r>
      <w:r>
        <w:rPr>
          <w:color w:val="000000"/>
          <w:sz w:val="24"/>
          <w:szCs w:val="24"/>
        </w:rPr>
        <w:tab/>
        <w:t>Socialinės informacijos sklaida paieškos sistemoje (Google), socialiniuose tinkluose (Facebook, Instagram), internetiniuose portaluose:</w:t>
      </w:r>
    </w:p>
    <w:p w14:paraId="000000E9" w14:textId="77777777" w:rsidR="007F0E38" w:rsidRDefault="009D7516">
      <w:pPr>
        <w:pBdr>
          <w:top w:val="nil"/>
          <w:left w:val="nil"/>
          <w:bottom w:val="nil"/>
          <w:right w:val="nil"/>
          <w:between w:val="nil"/>
        </w:pBdr>
        <w:spacing w:before="0" w:after="160" w:line="259" w:lineRule="auto"/>
        <w:rPr>
          <w:sz w:val="24"/>
          <w:szCs w:val="24"/>
        </w:rPr>
      </w:pPr>
      <w:r>
        <w:rPr>
          <w:color w:val="000000"/>
          <w:sz w:val="24"/>
          <w:szCs w:val="24"/>
        </w:rPr>
        <w:t>1.1.1. Socialinių tinklų nuomonės formuotojų įtraukimas (ne mažiau 5)</w:t>
      </w:r>
      <w:r>
        <w:rPr>
          <w:sz w:val="24"/>
          <w:szCs w:val="24"/>
        </w:rPr>
        <w:t xml:space="preserve">. </w:t>
      </w:r>
    </w:p>
    <w:p w14:paraId="000000EA" w14:textId="75D4AAA3" w:rsidR="007F0E38" w:rsidRDefault="00EC5F8D">
      <w:pPr>
        <w:pBdr>
          <w:top w:val="nil"/>
          <w:left w:val="nil"/>
          <w:bottom w:val="nil"/>
          <w:right w:val="nil"/>
          <w:between w:val="nil"/>
        </w:pBdr>
        <w:spacing w:before="0" w:after="160" w:line="259" w:lineRule="auto"/>
        <w:rPr>
          <w:sz w:val="24"/>
          <w:szCs w:val="24"/>
        </w:rPr>
      </w:pPr>
      <w:r>
        <w:rPr>
          <w:sz w:val="24"/>
          <w:szCs w:val="24"/>
        </w:rPr>
        <w:t xml:space="preserve">            </w:t>
      </w:r>
      <w:r w:rsidR="009D7516">
        <w:rPr>
          <w:sz w:val="24"/>
          <w:szCs w:val="24"/>
        </w:rPr>
        <w:t>Pasiektų vartotojų dalis (%) nuo bendro sekėjų skaičiaus  ne mažiau 25 proc.</w:t>
      </w:r>
    </w:p>
    <w:p w14:paraId="000000EB" w14:textId="7AA327D9" w:rsidR="007F0E38" w:rsidRDefault="009D7516">
      <w:pPr>
        <w:pBdr>
          <w:top w:val="nil"/>
          <w:left w:val="nil"/>
          <w:bottom w:val="nil"/>
          <w:right w:val="nil"/>
          <w:between w:val="nil"/>
        </w:pBdr>
        <w:spacing w:before="0" w:after="160" w:line="259" w:lineRule="auto"/>
        <w:rPr>
          <w:sz w:val="24"/>
          <w:szCs w:val="24"/>
        </w:rPr>
      </w:pPr>
      <w:r>
        <w:rPr>
          <w:sz w:val="24"/>
          <w:szCs w:val="24"/>
        </w:rPr>
        <w:tab/>
        <w:t>Įsitraukusių vartotojų dalis (%) nuo bendro sekėjų skaičiaus ne mažiau 0,5-1 proc</w:t>
      </w:r>
      <w:r w:rsidR="00EC5F8D">
        <w:rPr>
          <w:sz w:val="24"/>
          <w:szCs w:val="24"/>
        </w:rPr>
        <w:t>.</w:t>
      </w:r>
    </w:p>
    <w:p w14:paraId="000000EC" w14:textId="603C9AC1" w:rsidR="007F0E38" w:rsidRDefault="009D7516">
      <w:pPr>
        <w:pBdr>
          <w:top w:val="nil"/>
          <w:left w:val="nil"/>
          <w:bottom w:val="nil"/>
          <w:right w:val="nil"/>
          <w:between w:val="nil"/>
        </w:pBdr>
        <w:spacing w:before="0" w:after="160" w:line="259" w:lineRule="auto"/>
        <w:rPr>
          <w:sz w:val="24"/>
          <w:szCs w:val="24"/>
        </w:rPr>
      </w:pPr>
      <w:r>
        <w:rPr>
          <w:sz w:val="24"/>
          <w:szCs w:val="24"/>
        </w:rPr>
        <w:tab/>
        <w:t>Paspaudusių vartotojų dalis (%) nuo vidutinio parodymų skaičiaus (jei bus nuoroda) ne mažiau 4 proc</w:t>
      </w:r>
      <w:r w:rsidR="00EC5F8D">
        <w:rPr>
          <w:sz w:val="24"/>
          <w:szCs w:val="24"/>
        </w:rPr>
        <w:t>.</w:t>
      </w:r>
    </w:p>
    <w:p w14:paraId="000000ED" w14:textId="1009BFC0" w:rsidR="007F0E38" w:rsidRDefault="009D7516">
      <w:pPr>
        <w:pBdr>
          <w:top w:val="nil"/>
          <w:left w:val="nil"/>
          <w:bottom w:val="nil"/>
          <w:right w:val="nil"/>
          <w:between w:val="nil"/>
        </w:pBdr>
        <w:spacing w:before="0" w:after="160" w:line="259" w:lineRule="auto"/>
        <w:rPr>
          <w:sz w:val="24"/>
          <w:szCs w:val="24"/>
        </w:rPr>
      </w:pPr>
      <w:r>
        <w:rPr>
          <w:sz w:val="24"/>
          <w:szCs w:val="24"/>
        </w:rPr>
        <w:tab/>
        <w:t>Kaina (EUR) už 1000 parodymų (CPM) ne daugiau, nei 10</w:t>
      </w:r>
      <w:r w:rsidR="00EC5F8D">
        <w:rPr>
          <w:sz w:val="24"/>
          <w:szCs w:val="24"/>
        </w:rPr>
        <w:t>.</w:t>
      </w:r>
    </w:p>
    <w:p w14:paraId="000000EE" w14:textId="610DCFDC" w:rsidR="007F0E38" w:rsidRDefault="009D7516">
      <w:pPr>
        <w:pBdr>
          <w:top w:val="nil"/>
          <w:left w:val="nil"/>
          <w:bottom w:val="nil"/>
          <w:right w:val="nil"/>
          <w:between w:val="nil"/>
        </w:pBdr>
        <w:spacing w:before="0" w:after="160" w:line="259" w:lineRule="auto"/>
        <w:rPr>
          <w:sz w:val="24"/>
          <w:szCs w:val="24"/>
        </w:rPr>
      </w:pPr>
      <w:r>
        <w:rPr>
          <w:sz w:val="24"/>
          <w:szCs w:val="24"/>
        </w:rPr>
        <w:tab/>
        <w:t>Kaina (EUR) už vieną įsitraukimą (CPE) ne daugiau, nei 0,3</w:t>
      </w:r>
      <w:r w:rsidR="00EC5F8D">
        <w:rPr>
          <w:sz w:val="24"/>
          <w:szCs w:val="24"/>
        </w:rPr>
        <w:t>.</w:t>
      </w:r>
    </w:p>
    <w:p w14:paraId="000000EF" w14:textId="69EC2414" w:rsidR="007F0E38" w:rsidRDefault="009D7516">
      <w:pPr>
        <w:pBdr>
          <w:top w:val="nil"/>
          <w:left w:val="nil"/>
          <w:bottom w:val="nil"/>
          <w:right w:val="nil"/>
          <w:between w:val="nil"/>
        </w:pBdr>
        <w:spacing w:before="0" w:after="160" w:line="259" w:lineRule="auto"/>
        <w:rPr>
          <w:sz w:val="24"/>
          <w:szCs w:val="24"/>
        </w:rPr>
      </w:pPr>
      <w:r>
        <w:rPr>
          <w:sz w:val="24"/>
          <w:szCs w:val="24"/>
        </w:rPr>
        <w:tab/>
        <w:t>Kaina (EUR) už vieną nuorodos paspaudimą (CPC) ne daugiau, nei 3</w:t>
      </w:r>
      <w:r w:rsidR="00EC5F8D">
        <w:rPr>
          <w:sz w:val="24"/>
          <w:szCs w:val="24"/>
        </w:rPr>
        <w:t>.</w:t>
      </w:r>
      <w:r>
        <w:rPr>
          <w:sz w:val="24"/>
          <w:szCs w:val="24"/>
        </w:rPr>
        <w:t xml:space="preserve"> </w:t>
      </w:r>
    </w:p>
    <w:p w14:paraId="000000F0"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1.1.2. Socialinio tinklo „Facebook“ ir „Instagram“ įrašų reklamavimas - ne mažiau  10 rėmimo kampanijų, kurios apims:</w:t>
      </w:r>
    </w:p>
    <w:p w14:paraId="000000F1" w14:textId="1195AC63"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1.1.2.1 Kūrybinės koncepcijos, teksto, iliustracijos ir maketo sukūrimą, formatus pritaikant soc</w:t>
      </w:r>
      <w:r w:rsidR="00EC5F8D">
        <w:rPr>
          <w:color w:val="000000"/>
          <w:sz w:val="24"/>
          <w:szCs w:val="24"/>
        </w:rPr>
        <w:t>ialinių</w:t>
      </w:r>
      <w:r>
        <w:rPr>
          <w:color w:val="000000"/>
          <w:sz w:val="24"/>
          <w:szCs w:val="24"/>
        </w:rPr>
        <w:t xml:space="preserve"> tinklų įrašams ir Story formato įrašams, ne mažiau nei 10 vnt.;</w:t>
      </w:r>
    </w:p>
    <w:p w14:paraId="000000F2"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1.1.2.2 Įrašų reklamavimą „Facebook“ (ne video).  Minimalūs realūs vieno įrašo reklamos rodikliai – pasiekti ne mažiau kaip 150.000 vartotojų, skaičiuojant mokamą pasiekiamumą (anglų k. paid reach).</w:t>
      </w:r>
    </w:p>
    <w:p w14:paraId="000000F3"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1.1.3. Įrašų reklamavimas „Google Ads“, kas apims reklamos kampanijos kūrybinės koncepcijos sukūrimą ir įrašą. (</w:t>
      </w:r>
      <w:r>
        <w:rPr>
          <w:i/>
          <w:color w:val="000000"/>
          <w:sz w:val="24"/>
          <w:szCs w:val="24"/>
        </w:rPr>
        <w:t>Cost Per Click</w:t>
      </w:r>
      <w:r>
        <w:rPr>
          <w:color w:val="000000"/>
          <w:sz w:val="24"/>
          <w:szCs w:val="24"/>
        </w:rPr>
        <w:t>) (minimalūs vieno reklaminio skydelio reklamos rodikliai – ne mažiau kaip 1 000 paspaudimų (anglų k. Cost Per Click), ne mažiau nei 2 įrašai.</w:t>
      </w:r>
    </w:p>
    <w:p w14:paraId="000000F4" w14:textId="190B8453" w:rsidR="007F0E38" w:rsidRDefault="00040A3F">
      <w:pPr>
        <w:pBdr>
          <w:top w:val="nil"/>
          <w:left w:val="nil"/>
          <w:bottom w:val="nil"/>
          <w:right w:val="nil"/>
          <w:between w:val="nil"/>
        </w:pBdr>
        <w:spacing w:before="0" w:after="160" w:line="259" w:lineRule="auto"/>
        <w:rPr>
          <w:color w:val="000000"/>
          <w:sz w:val="24"/>
          <w:szCs w:val="24"/>
        </w:rPr>
      </w:pPr>
      <w:r>
        <w:rPr>
          <w:color w:val="000000"/>
          <w:sz w:val="24"/>
          <w:szCs w:val="24"/>
        </w:rPr>
        <w:t xml:space="preserve">1.2. </w:t>
      </w:r>
      <w:r w:rsidR="009D7516">
        <w:rPr>
          <w:color w:val="000000"/>
          <w:sz w:val="24"/>
          <w:szCs w:val="24"/>
        </w:rPr>
        <w:t>Informacinio straipsnio, kurio apimtis nuo 2 000 iki 4 500 spaudos ženklų be tarpų, talpinimas kartu su iliustracija, nuotrauka ir/arba video įrašu</w:t>
      </w:r>
      <w:r w:rsidR="00953B0E">
        <w:rPr>
          <w:color w:val="000000"/>
          <w:sz w:val="24"/>
          <w:szCs w:val="24"/>
        </w:rPr>
        <w:t xml:space="preserve"> (Iliustracijas ir </w:t>
      </w:r>
      <w:r w:rsidR="00953B0E">
        <w:rPr>
          <w:sz w:val="24"/>
          <w:szCs w:val="24"/>
        </w:rPr>
        <w:t xml:space="preserve">tekstus </w:t>
      </w:r>
      <w:r w:rsidR="00953B0E">
        <w:rPr>
          <w:color w:val="000000"/>
          <w:sz w:val="24"/>
          <w:szCs w:val="24"/>
        </w:rPr>
        <w:t>pateikia užsakovas)</w:t>
      </w:r>
      <w:r w:rsidR="009D7516">
        <w:rPr>
          <w:color w:val="000000"/>
          <w:sz w:val="24"/>
          <w:szCs w:val="24"/>
        </w:rPr>
        <w:t>:</w:t>
      </w:r>
    </w:p>
    <w:p w14:paraId="000000F5" w14:textId="07F2B0B1"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 xml:space="preserve">1.2.1. Partnerio turinio talpinimas: </w:t>
      </w:r>
      <w:r w:rsidRPr="00D93E9F">
        <w:rPr>
          <w:color w:val="000000" w:themeColor="text1"/>
          <w:sz w:val="24"/>
          <w:szCs w:val="24"/>
        </w:rPr>
        <w:t xml:space="preserve">pranešimai spaudai – ne mažiau nei 20 pranešimų: </w:t>
      </w:r>
      <w:sdt>
        <w:sdtPr>
          <w:rPr>
            <w:color w:val="000000" w:themeColor="text1"/>
            <w:sz w:val="24"/>
            <w:szCs w:val="24"/>
          </w:rPr>
          <w:tag w:val="goog_rdk_0"/>
          <w:id w:val="-601725317"/>
        </w:sdtPr>
        <w:sdtEndPr>
          <w:rPr>
            <w:sz w:val="20"/>
            <w:szCs w:val="20"/>
          </w:rPr>
        </w:sdtEndPr>
        <w:sdtContent>
          <w:r w:rsidR="00040A3F" w:rsidRPr="00D93E9F">
            <w:rPr>
              <w:color w:val="000000" w:themeColor="text1"/>
              <w:sz w:val="24"/>
              <w:szCs w:val="24"/>
            </w:rPr>
            <w:t xml:space="preserve">portaluose patenkančiuose į </w:t>
          </w:r>
          <w:r w:rsidR="0030368F" w:rsidRPr="00D93E9F">
            <w:rPr>
              <w:color w:val="000000" w:themeColor="text1"/>
              <w:sz w:val="24"/>
              <w:szCs w:val="24"/>
            </w:rPr>
            <w:t>TOP penki portal</w:t>
          </w:r>
          <w:r w:rsidR="00040A3F" w:rsidRPr="00D93E9F">
            <w:rPr>
              <w:color w:val="000000" w:themeColor="text1"/>
              <w:sz w:val="24"/>
              <w:szCs w:val="24"/>
            </w:rPr>
            <w:t>us. Re</w:t>
          </w:r>
          <w:r w:rsidR="00530909" w:rsidRPr="00D93E9F">
            <w:rPr>
              <w:color w:val="000000" w:themeColor="text1"/>
              <w:sz w:val="24"/>
              <w:szCs w:val="24"/>
            </w:rPr>
            <w:t xml:space="preserve">ikalavimai portalams: portalai </w:t>
          </w:r>
          <w:r w:rsidR="00040A3F" w:rsidRPr="00D93E9F">
            <w:rPr>
              <w:color w:val="000000" w:themeColor="text1"/>
              <w:sz w:val="24"/>
              <w:szCs w:val="24"/>
            </w:rPr>
            <w:t xml:space="preserve">turi </w:t>
          </w:r>
          <w:r w:rsidR="00530909" w:rsidRPr="00D93E9F">
            <w:rPr>
              <w:color w:val="000000" w:themeColor="text1"/>
              <w:sz w:val="24"/>
              <w:szCs w:val="24"/>
            </w:rPr>
            <w:t>patekti į 5 pirmas</w:t>
          </w:r>
          <w:r w:rsidR="00040A3F" w:rsidRPr="00D93E9F">
            <w:rPr>
              <w:color w:val="000000" w:themeColor="text1"/>
              <w:sz w:val="24"/>
              <w:szCs w:val="24"/>
            </w:rPr>
            <w:t xml:space="preserve"> aukščiaus</w:t>
          </w:r>
          <w:r w:rsidR="00530909" w:rsidRPr="00D93E9F">
            <w:rPr>
              <w:color w:val="000000" w:themeColor="text1"/>
              <w:sz w:val="24"/>
              <w:szCs w:val="24"/>
            </w:rPr>
            <w:t>ias reitingo vietas (sąrašą)</w:t>
          </w:r>
          <w:r w:rsidR="00040A3F" w:rsidRPr="00D93E9F">
            <w:rPr>
              <w:color w:val="000000" w:themeColor="text1"/>
              <w:sz w:val="24"/>
              <w:szCs w:val="24"/>
            </w:rPr>
            <w:t>, reitingavimas nustatomas atsižvelgiant į 2022 m. sausio mėn. realiai skaitomą portalo laiką, t.y. p</w:t>
          </w:r>
          <w:r w:rsidR="0030368F" w:rsidRPr="00D93E9F">
            <w:rPr>
              <w:color w:val="000000" w:themeColor="text1"/>
              <w:sz w:val="24"/>
              <w:szCs w:val="24"/>
            </w:rPr>
            <w:t xml:space="preserve">agal </w:t>
          </w:r>
          <w:r w:rsidR="00040A3F" w:rsidRPr="00D93E9F">
            <w:rPr>
              <w:color w:val="000000" w:themeColor="text1"/>
              <w:sz w:val="24"/>
              <w:szCs w:val="24"/>
            </w:rPr>
            <w:t xml:space="preserve">reitingavimą - </w:t>
          </w:r>
          <w:r w:rsidR="0030368F" w:rsidRPr="00D93E9F">
            <w:rPr>
              <w:color w:val="000000" w:themeColor="text1"/>
              <w:sz w:val="24"/>
              <w:szCs w:val="24"/>
            </w:rPr>
            <w:t xml:space="preserve">Gemius Audience </w:t>
          </w:r>
          <w:hyperlink r:id="rId23" w:history="1">
            <w:r w:rsidR="0030368F" w:rsidRPr="00D93E9F">
              <w:rPr>
                <w:rStyle w:val="Hyperlink"/>
                <w:color w:val="000000" w:themeColor="text1"/>
                <w:sz w:val="24"/>
                <w:szCs w:val="24"/>
              </w:rPr>
              <w:t>https://rating.gemius.com/lt/tree/59</w:t>
            </w:r>
          </w:hyperlink>
          <w:r w:rsidR="00040A3F" w:rsidRPr="00D93E9F">
            <w:rPr>
              <w:rStyle w:val="Hyperlink"/>
              <w:color w:val="000000" w:themeColor="text1"/>
              <w:sz w:val="24"/>
              <w:szCs w:val="24"/>
            </w:rPr>
            <w:t xml:space="preserve">. </w:t>
          </w:r>
        </w:sdtContent>
      </w:sdt>
    </w:p>
    <w:p w14:paraId="000000F6"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lastRenderedPageBreak/>
        <w:t>1.2.</w:t>
      </w:r>
      <w:r>
        <w:rPr>
          <w:sz w:val="24"/>
          <w:szCs w:val="24"/>
        </w:rPr>
        <w:t>2</w:t>
      </w:r>
      <w:r>
        <w:rPr>
          <w:color w:val="000000"/>
          <w:sz w:val="24"/>
          <w:szCs w:val="24"/>
        </w:rPr>
        <w:t xml:space="preserve"> Straipsnių pavadinimai pirmame internetinio naujienų portalo titulinio puslapio trečdalyje turi būti matomi ne trumpiau nei vieną parą nuo straipsnio publikavimo momento.</w:t>
      </w:r>
    </w:p>
    <w:p w14:paraId="000000F7" w14:textId="77777777" w:rsidR="007F0E38" w:rsidRDefault="009D7516">
      <w:pPr>
        <w:pBdr>
          <w:top w:val="nil"/>
          <w:left w:val="nil"/>
          <w:bottom w:val="nil"/>
          <w:right w:val="nil"/>
          <w:between w:val="nil"/>
        </w:pBdr>
        <w:spacing w:before="0" w:after="160" w:line="259" w:lineRule="auto"/>
        <w:rPr>
          <w:b/>
          <w:i/>
          <w:color w:val="000000"/>
          <w:sz w:val="24"/>
          <w:szCs w:val="24"/>
          <w:u w:val="single"/>
        </w:rPr>
      </w:pPr>
      <w:r>
        <w:rPr>
          <w:b/>
          <w:i/>
          <w:color w:val="000000"/>
          <w:sz w:val="24"/>
          <w:szCs w:val="24"/>
          <w:u w:val="single"/>
        </w:rPr>
        <w:t>2. Socialinės informacijos sklaida spaudoje:</w:t>
      </w:r>
    </w:p>
    <w:p w14:paraId="000000F8"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2.1.</w:t>
      </w:r>
      <w:r>
        <w:rPr>
          <w:color w:val="000000"/>
          <w:sz w:val="24"/>
          <w:szCs w:val="24"/>
        </w:rPr>
        <w:tab/>
        <w:t xml:space="preserve">Informacinių tekstų publikavimas vietiniuose laikraščiuose: </w:t>
      </w:r>
    </w:p>
    <w:p w14:paraId="000000F9" w14:textId="202FC45C"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2.1.1 Numatoma ne mažiau nei 15 straipsnių vietinėje spausdintin</w:t>
      </w:r>
      <w:r w:rsidR="005E3109">
        <w:rPr>
          <w:color w:val="000000"/>
          <w:sz w:val="24"/>
          <w:szCs w:val="24"/>
        </w:rPr>
        <w:t>ė</w:t>
      </w:r>
      <w:r>
        <w:rPr>
          <w:color w:val="000000"/>
          <w:sz w:val="24"/>
          <w:szCs w:val="24"/>
        </w:rPr>
        <w:t>je spaudoje. Projekto vykdytojas pateiks maketą, kurio plotas - 500 kv. cm. Informaciniai straipsniai turi būti spalvoti (išskyrus atvejus, kuomet laikraštis yra leidžiamas nespalvotai). Maketai turi būti publikuojami 3–5 puslapiuose arba artimiausiai esančiame galimame puslapyje. Tiekėjas turi pasiūlyti vietinius laikraščius, kurie leidžiami bent 1 kartą per savaitę, o jų tiražai ne mažesni kaip 1 000 egz. pagal Lietuvos Respublikos kultūros ministerijos Viešosios informacijos rengėjų ir skleidėjų duomenų bazėje (</w:t>
      </w:r>
      <w:hyperlink r:id="rId24">
        <w:r>
          <w:rPr>
            <w:color w:val="0563C1"/>
            <w:sz w:val="24"/>
            <w:szCs w:val="24"/>
            <w:u w:val="single"/>
          </w:rPr>
          <w:t>http://www.old.lrkm.lt/leidb/lt/lldb.html</w:t>
        </w:r>
      </w:hyperlink>
      <w:r>
        <w:rPr>
          <w:color w:val="000000"/>
          <w:sz w:val="24"/>
          <w:szCs w:val="24"/>
        </w:rPr>
        <w:t xml:space="preserve"> ) paskelbtus 2021 m. I pusmečio duomenis. Jeigu miesto ar rajono savivaldybėje nėra leidžiamas vietinis laikraštis, jo tiražas mažesnis nei 1 000 egz. arba nepaskelbtas Lietuvos Respublikos kultūros ministerijos Viešosios informacijos rengėjų ir skleidėjų duomenų bazėje, tiekėjas pasiūlo regioninį laikraštį, platinamą to miesto ar rajono savivaldybėje. Jei vietinis laikraštis turi internetinį portalą, straipsniai turi būti dubliuojami šiame portale. Vietiniai laikraščiai turi būti parinkti atsižvelgiant į Merkinės geografinę lokaciją: Alytaus, Druskininkų, Varėnos, Lazdijų, Birštono miestų spauda. Iliustracijas pateikia užsakovas.</w:t>
      </w:r>
    </w:p>
    <w:p w14:paraId="000000FA" w14:textId="77777777" w:rsidR="007F0E38" w:rsidRDefault="009D7516">
      <w:pPr>
        <w:pBdr>
          <w:top w:val="nil"/>
          <w:left w:val="nil"/>
          <w:bottom w:val="nil"/>
          <w:right w:val="nil"/>
          <w:between w:val="nil"/>
        </w:pBdr>
        <w:spacing w:before="0" w:after="160" w:line="259" w:lineRule="auto"/>
        <w:rPr>
          <w:b/>
          <w:i/>
          <w:color w:val="000000"/>
          <w:sz w:val="24"/>
          <w:szCs w:val="24"/>
          <w:u w:val="single"/>
        </w:rPr>
      </w:pPr>
      <w:r>
        <w:rPr>
          <w:b/>
          <w:i/>
          <w:color w:val="000000"/>
          <w:sz w:val="24"/>
          <w:szCs w:val="24"/>
          <w:u w:val="single"/>
        </w:rPr>
        <w:t>3. Lauko socialinės informacijos sklaida:</w:t>
      </w:r>
    </w:p>
    <w:p w14:paraId="000000FB"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3.1.</w:t>
      </w:r>
      <w:r>
        <w:rPr>
          <w:color w:val="000000"/>
          <w:sz w:val="24"/>
          <w:szCs w:val="24"/>
        </w:rPr>
        <w:tab/>
        <w:t>Perkamos paslaugos Alytaus, Varėnos, Druskininkų miestų transporto paviljonuose prie didžiųjų prekybos centrų, vaistinių, gydimo įstaigų, aprangos parduotuvių, degalinių, verslo centrų ir kitų traukos objektų. Plakatai talpinami vidinėje ir išorinėje vitrinos pusėje ne mažesnių  nei 50:50 matmenų:</w:t>
      </w:r>
    </w:p>
    <w:p w14:paraId="000000FC"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ab/>
        <w:t>3.1.1 Kūrybinės koncepcijos, teksto, iliustracijos ir maketo sukūrimas;</w:t>
      </w:r>
    </w:p>
    <w:p w14:paraId="000000FD" w14:textId="77777777" w:rsidR="007F0E38" w:rsidRDefault="009D7516">
      <w:pPr>
        <w:pBdr>
          <w:top w:val="nil"/>
          <w:left w:val="nil"/>
          <w:bottom w:val="nil"/>
          <w:right w:val="nil"/>
          <w:between w:val="nil"/>
        </w:pBdr>
        <w:spacing w:before="0" w:after="160" w:line="259" w:lineRule="auto"/>
        <w:ind w:left="720"/>
        <w:rPr>
          <w:color w:val="000000"/>
          <w:sz w:val="24"/>
          <w:szCs w:val="24"/>
        </w:rPr>
      </w:pPr>
      <w:r>
        <w:rPr>
          <w:color w:val="000000"/>
          <w:sz w:val="24"/>
          <w:szCs w:val="24"/>
        </w:rPr>
        <w:t>3.1.2 Reklama transporto paviljone Alytuje, Varėnoje, Druskininkuose: 15 plokštumų, trukmė – ne trumpiau nei 2 savaitės.</w:t>
      </w:r>
    </w:p>
    <w:p w14:paraId="000000FE" w14:textId="77777777" w:rsidR="007F0E38" w:rsidRDefault="009D7516">
      <w:pPr>
        <w:pBdr>
          <w:top w:val="nil"/>
          <w:left w:val="nil"/>
          <w:bottom w:val="nil"/>
          <w:right w:val="nil"/>
          <w:between w:val="nil"/>
        </w:pBdr>
        <w:spacing w:before="0" w:after="160" w:line="259" w:lineRule="auto"/>
        <w:rPr>
          <w:b/>
          <w:i/>
          <w:color w:val="000000"/>
          <w:sz w:val="24"/>
          <w:szCs w:val="24"/>
          <w:u w:val="single"/>
        </w:rPr>
      </w:pPr>
      <w:r>
        <w:rPr>
          <w:b/>
          <w:i/>
          <w:color w:val="000000"/>
          <w:sz w:val="24"/>
          <w:szCs w:val="24"/>
          <w:u w:val="single"/>
        </w:rPr>
        <w:t>4. Socialinės informacijos sklaida radijuje:</w:t>
      </w:r>
    </w:p>
    <w:p w14:paraId="000000FF"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4.1.</w:t>
      </w:r>
      <w:r>
        <w:rPr>
          <w:color w:val="000000"/>
          <w:sz w:val="24"/>
          <w:szCs w:val="24"/>
        </w:rPr>
        <w:tab/>
        <w:t>Radijo kanaluose numatoma transliuoti skirtingus informacinius garso klipus:</w:t>
      </w:r>
    </w:p>
    <w:p w14:paraId="00000100"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ab/>
        <w:t>4.1.1. Kūrybinės koncepcijos sukūrimas;</w:t>
      </w:r>
    </w:p>
    <w:p w14:paraId="00000101" w14:textId="4666380F" w:rsidR="007F0E38" w:rsidRPr="00C15AC0" w:rsidRDefault="009D7516">
      <w:pPr>
        <w:pBdr>
          <w:top w:val="nil"/>
          <w:left w:val="nil"/>
          <w:bottom w:val="nil"/>
          <w:right w:val="nil"/>
          <w:between w:val="nil"/>
        </w:pBdr>
        <w:spacing w:before="0" w:after="160" w:line="259" w:lineRule="auto"/>
        <w:ind w:left="720"/>
        <w:rPr>
          <w:color w:val="FF0000"/>
          <w:sz w:val="24"/>
          <w:szCs w:val="24"/>
        </w:rPr>
      </w:pPr>
      <w:r>
        <w:rPr>
          <w:color w:val="000000"/>
          <w:sz w:val="24"/>
          <w:szCs w:val="24"/>
        </w:rPr>
        <w:t>4.1.2. Socialinės informacijos garso klipo, kurio trukmė ne trumpesnė nei 60 sekundžių, sukūrimas ir parengimas transliacijai</w:t>
      </w:r>
      <w:r w:rsidR="0030368F">
        <w:rPr>
          <w:rFonts w:ascii="Arial" w:eastAsia="Arial" w:hAnsi="Arial" w:cs="Arial"/>
          <w:color w:val="000000"/>
          <w:sz w:val="22"/>
          <w:szCs w:val="22"/>
        </w:rPr>
        <w:t xml:space="preserve">: </w:t>
      </w:r>
      <w:r w:rsidR="00C15AC0" w:rsidRPr="00C15AC0">
        <w:rPr>
          <w:rFonts w:eastAsia="Arial"/>
          <w:color w:val="000000"/>
          <w:sz w:val="24"/>
          <w:szCs w:val="24"/>
        </w:rPr>
        <w:t>turės būti transliuojami</w:t>
      </w:r>
      <w:r w:rsidR="00C15AC0">
        <w:rPr>
          <w:rFonts w:ascii="Arial" w:eastAsia="Arial" w:hAnsi="Arial" w:cs="Arial"/>
          <w:color w:val="000000"/>
          <w:sz w:val="22"/>
          <w:szCs w:val="22"/>
        </w:rPr>
        <w:t xml:space="preserve"> </w:t>
      </w:r>
      <w:r w:rsidR="0030368F" w:rsidRPr="00D93E9F">
        <w:rPr>
          <w:rFonts w:eastAsia="Arial"/>
          <w:color w:val="000000" w:themeColor="text1"/>
          <w:sz w:val="24"/>
          <w:szCs w:val="24"/>
        </w:rPr>
        <w:t xml:space="preserve">ne mažiau kaip dvejuose </w:t>
      </w:r>
      <w:r w:rsidR="00530909" w:rsidRPr="00D93E9F">
        <w:rPr>
          <w:rFonts w:eastAsia="Arial"/>
          <w:color w:val="000000" w:themeColor="text1"/>
          <w:sz w:val="24"/>
          <w:szCs w:val="24"/>
        </w:rPr>
        <w:t>radio kanaluose</w:t>
      </w:r>
      <w:r w:rsidR="0030368F" w:rsidRPr="00D93E9F">
        <w:rPr>
          <w:rFonts w:eastAsia="Arial"/>
          <w:color w:val="000000" w:themeColor="text1"/>
          <w:sz w:val="24"/>
          <w:szCs w:val="24"/>
        </w:rPr>
        <w:t xml:space="preserve">, </w:t>
      </w:r>
      <w:r w:rsidR="00C15AC0" w:rsidRPr="00D93E9F">
        <w:rPr>
          <w:rFonts w:eastAsia="Arial"/>
          <w:color w:val="000000" w:themeColor="text1"/>
          <w:sz w:val="24"/>
          <w:szCs w:val="24"/>
        </w:rPr>
        <w:t xml:space="preserve">kurie patenka į TOP </w:t>
      </w:r>
      <w:r w:rsidR="00530909" w:rsidRPr="00D93E9F">
        <w:rPr>
          <w:rFonts w:eastAsia="Arial"/>
          <w:color w:val="000000" w:themeColor="text1"/>
          <w:sz w:val="24"/>
          <w:szCs w:val="24"/>
        </w:rPr>
        <w:t xml:space="preserve">penki geriausiai reitinguojamų radio kanalų sąrašą. Reitingavimas nustatomas </w:t>
      </w:r>
      <w:r w:rsidR="0030368F" w:rsidRPr="00D93E9F">
        <w:rPr>
          <w:rFonts w:eastAsia="Arial"/>
          <w:color w:val="000000" w:themeColor="text1"/>
          <w:sz w:val="24"/>
          <w:szCs w:val="24"/>
        </w:rPr>
        <w:t xml:space="preserve">pagal </w:t>
      </w:r>
      <w:r w:rsidR="00530909" w:rsidRPr="00D93E9F">
        <w:rPr>
          <w:rFonts w:eastAsia="Arial"/>
          <w:color w:val="000000" w:themeColor="text1"/>
          <w:sz w:val="24"/>
          <w:szCs w:val="24"/>
        </w:rPr>
        <w:t>2022 m.</w:t>
      </w:r>
      <w:r w:rsidR="0030368F" w:rsidRPr="00D93E9F">
        <w:rPr>
          <w:rFonts w:eastAsia="Arial"/>
          <w:color w:val="000000" w:themeColor="text1"/>
          <w:sz w:val="24"/>
          <w:szCs w:val="24"/>
        </w:rPr>
        <w:t xml:space="preserve"> sausio mėn. Kantar apžvalgą </w:t>
      </w:r>
      <w:hyperlink r:id="rId25" w:history="1">
        <w:r w:rsidR="0030368F" w:rsidRPr="00D93E9F">
          <w:rPr>
            <w:rStyle w:val="Hyperlink"/>
            <w:rFonts w:eastAsia="Arial"/>
            <w:color w:val="000000" w:themeColor="text1"/>
            <w:sz w:val="24"/>
            <w:szCs w:val="24"/>
          </w:rPr>
          <w:t>http://www.kantar.lt/lt/news/tv-auditorijos-tyrimo-rezultatai-2021-m-žiema-pavasaris</w:t>
        </w:r>
      </w:hyperlink>
      <w:r w:rsidR="0030368F" w:rsidRPr="00D93E9F">
        <w:rPr>
          <w:rFonts w:eastAsia="Arial"/>
          <w:color w:val="000000" w:themeColor="text1"/>
          <w:sz w:val="24"/>
          <w:szCs w:val="24"/>
        </w:rPr>
        <w:t xml:space="preserve">. </w:t>
      </w:r>
      <w:r w:rsidRPr="00D93E9F">
        <w:rPr>
          <w:color w:val="000000" w:themeColor="text1"/>
          <w:sz w:val="24"/>
          <w:szCs w:val="24"/>
        </w:rPr>
        <w:t>Turi būti sukurti ne mažiau nei 3 skirtingi klipai ir transliuojami geriausiu laiku (I laiko juosta). Bendras planuojamas radijo klipų transliacijų skaičius ne mažesnis nei 35 kartai.</w:t>
      </w:r>
    </w:p>
    <w:p w14:paraId="00000102" w14:textId="77777777" w:rsidR="007F0E38" w:rsidRDefault="009D7516">
      <w:pPr>
        <w:pBdr>
          <w:top w:val="nil"/>
          <w:left w:val="nil"/>
          <w:bottom w:val="nil"/>
          <w:right w:val="nil"/>
          <w:between w:val="nil"/>
        </w:pBdr>
        <w:spacing w:before="0" w:after="160" w:line="259" w:lineRule="auto"/>
        <w:rPr>
          <w:b/>
          <w:color w:val="000000"/>
          <w:sz w:val="24"/>
          <w:szCs w:val="24"/>
          <w:u w:val="single"/>
        </w:rPr>
      </w:pPr>
      <w:r>
        <w:rPr>
          <w:b/>
          <w:color w:val="000000"/>
          <w:sz w:val="24"/>
          <w:szCs w:val="24"/>
          <w:u w:val="single"/>
        </w:rPr>
        <w:t>5. Socialinės informacijos sklaida televizijoje:</w:t>
      </w:r>
    </w:p>
    <w:p w14:paraId="00000103"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5.1.</w:t>
      </w:r>
      <w:r>
        <w:rPr>
          <w:color w:val="000000"/>
          <w:sz w:val="24"/>
          <w:szCs w:val="24"/>
        </w:rPr>
        <w:tab/>
        <w:t xml:space="preserve">Informacinis vaizdo klipas televizijos kanaluose:  </w:t>
      </w:r>
    </w:p>
    <w:p w14:paraId="00000104"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ab/>
        <w:t>5.1.1 Kūrybinės koncepcijos sukūrimas;</w:t>
      </w:r>
    </w:p>
    <w:p w14:paraId="00000105" w14:textId="62C44CAE" w:rsidR="007F0E38" w:rsidRPr="00530909" w:rsidRDefault="009D7516">
      <w:pPr>
        <w:pBdr>
          <w:top w:val="nil"/>
          <w:left w:val="nil"/>
          <w:bottom w:val="nil"/>
          <w:right w:val="nil"/>
          <w:between w:val="nil"/>
        </w:pBdr>
        <w:spacing w:before="0" w:after="160" w:line="259" w:lineRule="auto"/>
        <w:ind w:left="720"/>
        <w:rPr>
          <w:color w:val="FF0000"/>
          <w:sz w:val="24"/>
          <w:szCs w:val="24"/>
        </w:rPr>
      </w:pPr>
      <w:r>
        <w:rPr>
          <w:color w:val="000000"/>
          <w:sz w:val="24"/>
          <w:szCs w:val="24"/>
        </w:rPr>
        <w:lastRenderedPageBreak/>
        <w:t>5.1.2 Sociali</w:t>
      </w:r>
      <w:r w:rsidR="00530909">
        <w:rPr>
          <w:color w:val="000000"/>
          <w:sz w:val="24"/>
          <w:szCs w:val="24"/>
        </w:rPr>
        <w:t xml:space="preserve">nės informacijos vaizdo klipo, </w:t>
      </w:r>
      <w:r>
        <w:rPr>
          <w:color w:val="000000"/>
          <w:sz w:val="24"/>
          <w:szCs w:val="24"/>
        </w:rPr>
        <w:t>kurio trukmė ne mažesnė nei 45 sekundės, sukūrimas, parengimas t</w:t>
      </w:r>
      <w:r w:rsidR="00530909">
        <w:rPr>
          <w:color w:val="000000"/>
          <w:sz w:val="24"/>
          <w:szCs w:val="24"/>
        </w:rPr>
        <w:t>ransliacijai ir ištransliavimas</w:t>
      </w:r>
      <w:r w:rsidR="0030368F">
        <w:rPr>
          <w:rFonts w:ascii="Arial" w:eastAsia="Arial" w:hAnsi="Arial" w:cs="Arial"/>
          <w:color w:val="000000"/>
          <w:sz w:val="22"/>
          <w:szCs w:val="22"/>
        </w:rPr>
        <w:t xml:space="preserve">: </w:t>
      </w:r>
      <w:r w:rsidR="0030368F" w:rsidRPr="00D93E9F">
        <w:rPr>
          <w:rFonts w:eastAsia="Arial"/>
          <w:color w:val="000000" w:themeColor="text1"/>
          <w:sz w:val="24"/>
          <w:szCs w:val="24"/>
        </w:rPr>
        <w:t xml:space="preserve">viename </w:t>
      </w:r>
      <w:r w:rsidR="00530909" w:rsidRPr="00D93E9F">
        <w:rPr>
          <w:rFonts w:eastAsia="Arial"/>
          <w:color w:val="000000" w:themeColor="text1"/>
          <w:sz w:val="24"/>
          <w:szCs w:val="24"/>
        </w:rPr>
        <w:t xml:space="preserve">televizijos kanalų, kuris patenka į </w:t>
      </w:r>
      <w:r w:rsidR="00D93E9F">
        <w:rPr>
          <w:rFonts w:eastAsia="Arial"/>
          <w:color w:val="000000" w:themeColor="text1"/>
          <w:sz w:val="24"/>
          <w:szCs w:val="24"/>
        </w:rPr>
        <w:t>TOP</w:t>
      </w:r>
      <w:r w:rsidR="0030368F" w:rsidRPr="00D93E9F">
        <w:rPr>
          <w:rFonts w:eastAsia="Arial"/>
          <w:color w:val="000000" w:themeColor="text1"/>
          <w:sz w:val="24"/>
          <w:szCs w:val="24"/>
        </w:rPr>
        <w:t xml:space="preserve"> trys žiūrimiausių kanalų </w:t>
      </w:r>
      <w:r w:rsidR="00530909" w:rsidRPr="00D93E9F">
        <w:rPr>
          <w:rFonts w:eastAsia="Arial"/>
          <w:color w:val="000000" w:themeColor="text1"/>
          <w:sz w:val="24"/>
          <w:szCs w:val="24"/>
        </w:rPr>
        <w:t xml:space="preserve">sąrašą. </w:t>
      </w:r>
      <w:r w:rsidR="00686F3A" w:rsidRPr="00D93E9F">
        <w:rPr>
          <w:rFonts w:eastAsia="Arial"/>
          <w:color w:val="000000" w:themeColor="text1"/>
          <w:sz w:val="24"/>
          <w:szCs w:val="24"/>
        </w:rPr>
        <w:t xml:space="preserve">Reitingavimas nustatomas </w:t>
      </w:r>
      <w:r w:rsidR="0030368F" w:rsidRPr="00D93E9F">
        <w:rPr>
          <w:rFonts w:eastAsia="Arial"/>
          <w:color w:val="000000" w:themeColor="text1"/>
          <w:sz w:val="24"/>
          <w:szCs w:val="24"/>
        </w:rPr>
        <w:t xml:space="preserve">pagal </w:t>
      </w:r>
      <w:r w:rsidR="00686F3A" w:rsidRPr="00D93E9F">
        <w:rPr>
          <w:rFonts w:eastAsia="Arial"/>
          <w:color w:val="000000" w:themeColor="text1"/>
          <w:sz w:val="24"/>
          <w:szCs w:val="24"/>
        </w:rPr>
        <w:t>2022 m.</w:t>
      </w:r>
      <w:r w:rsidR="0030368F" w:rsidRPr="00D93E9F">
        <w:rPr>
          <w:rFonts w:eastAsia="Arial"/>
          <w:color w:val="000000" w:themeColor="text1"/>
          <w:sz w:val="24"/>
          <w:szCs w:val="24"/>
        </w:rPr>
        <w:t xml:space="preserve"> sausio mėn. Kantar apžvalgą </w:t>
      </w:r>
      <w:hyperlink r:id="rId26" w:history="1">
        <w:r w:rsidR="0030368F" w:rsidRPr="00D93E9F">
          <w:rPr>
            <w:rStyle w:val="Hyperlink"/>
            <w:rFonts w:eastAsia="Arial"/>
            <w:color w:val="000000" w:themeColor="text1"/>
            <w:sz w:val="24"/>
            <w:szCs w:val="24"/>
          </w:rPr>
          <w:t>http://www.kantar.lt/lt/news/tv-auditorijos-tyrimo-rezultatai-2022-m-sausis/</w:t>
        </w:r>
      </w:hyperlink>
      <w:r w:rsidR="0030368F" w:rsidRPr="00D93E9F">
        <w:rPr>
          <w:rFonts w:eastAsia="Arial"/>
          <w:color w:val="000000" w:themeColor="text1"/>
          <w:sz w:val="24"/>
          <w:szCs w:val="24"/>
        </w:rPr>
        <w:t xml:space="preserve"> </w:t>
      </w:r>
      <w:r w:rsidR="0030368F" w:rsidRPr="00D93E9F">
        <w:rPr>
          <w:color w:val="000000" w:themeColor="text1"/>
          <w:sz w:val="24"/>
          <w:szCs w:val="24"/>
        </w:rPr>
        <w:t>t</w:t>
      </w:r>
      <w:r w:rsidRPr="00D93E9F">
        <w:rPr>
          <w:color w:val="000000" w:themeColor="text1"/>
          <w:sz w:val="24"/>
          <w:szCs w:val="24"/>
        </w:rPr>
        <w:t>elevizijoje. Rodymo trukmė – ne trumpesnė nei 2 savaitės, geriausiu laiku (I laiko juosta). Vaizdo klipo transliacijų skaičius ne mažesnis nei 14 kartų.</w:t>
      </w:r>
    </w:p>
    <w:p w14:paraId="00000106"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6. Preliminarios Paslaugų apimtys ir kiekiai visam sutarties galiojimo laikotarpiui pateikiami lentelėje Nr. 1. Atsiskaitymas už paslaugas bus vykdomos po faktinio paslaugos suteikimo.</w:t>
      </w:r>
    </w:p>
    <w:p w14:paraId="00000107" w14:textId="77777777" w:rsidR="007F0E38" w:rsidRDefault="007F0E38">
      <w:pPr>
        <w:pBdr>
          <w:top w:val="nil"/>
          <w:left w:val="nil"/>
          <w:bottom w:val="nil"/>
          <w:right w:val="nil"/>
          <w:between w:val="nil"/>
        </w:pBdr>
        <w:spacing w:before="0" w:after="120"/>
        <w:jc w:val="right"/>
        <w:rPr>
          <w:b/>
          <w:color w:val="000000"/>
          <w:sz w:val="24"/>
          <w:szCs w:val="24"/>
        </w:rPr>
      </w:pPr>
    </w:p>
    <w:p w14:paraId="00000108" w14:textId="77777777" w:rsidR="007F0E38" w:rsidRDefault="009D7516">
      <w:pPr>
        <w:pBdr>
          <w:top w:val="nil"/>
          <w:left w:val="nil"/>
          <w:bottom w:val="nil"/>
          <w:right w:val="nil"/>
          <w:between w:val="nil"/>
        </w:pBdr>
        <w:spacing w:before="0" w:after="120"/>
        <w:jc w:val="right"/>
        <w:rPr>
          <w:b/>
          <w:color w:val="000000"/>
          <w:sz w:val="24"/>
          <w:szCs w:val="24"/>
        </w:rPr>
      </w:pPr>
      <w:r>
        <w:rPr>
          <w:b/>
          <w:color w:val="000000"/>
          <w:sz w:val="24"/>
          <w:szCs w:val="24"/>
        </w:rPr>
        <w:t>Lentelė Nr. 1</w:t>
      </w:r>
    </w:p>
    <w:tbl>
      <w:tblPr>
        <w:tblStyle w:val="af0"/>
        <w:tblW w:w="9350"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562"/>
        <w:gridCol w:w="7655"/>
        <w:gridCol w:w="1133"/>
      </w:tblGrid>
      <w:tr w:rsidR="007F0E38" w14:paraId="4A109F43" w14:textId="77777777">
        <w:trPr>
          <w:trHeight w:val="491"/>
          <w:jc w:val="right"/>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9" w14:textId="77777777" w:rsidR="007F0E38" w:rsidRDefault="009D7516">
            <w:pPr>
              <w:pBdr>
                <w:top w:val="nil"/>
                <w:left w:val="nil"/>
                <w:bottom w:val="nil"/>
                <w:right w:val="nil"/>
                <w:between w:val="nil"/>
              </w:pBdr>
              <w:spacing w:before="0" w:after="120"/>
              <w:jc w:val="center"/>
              <w:rPr>
                <w:color w:val="000000"/>
                <w:sz w:val="24"/>
                <w:szCs w:val="24"/>
              </w:rPr>
            </w:pPr>
            <w:r>
              <w:rPr>
                <w:b/>
                <w:color w:val="000000"/>
                <w:sz w:val="24"/>
                <w:szCs w:val="24"/>
              </w:rPr>
              <w:t>Eil. Nr.</w:t>
            </w:r>
          </w:p>
        </w:tc>
        <w:tc>
          <w:tcPr>
            <w:tcW w:w="7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A" w14:textId="77777777" w:rsidR="007F0E38" w:rsidRDefault="009D7516">
            <w:pPr>
              <w:pBdr>
                <w:top w:val="nil"/>
                <w:left w:val="nil"/>
                <w:bottom w:val="nil"/>
                <w:right w:val="nil"/>
                <w:between w:val="nil"/>
              </w:pBdr>
              <w:spacing w:before="0" w:after="120"/>
              <w:jc w:val="center"/>
              <w:rPr>
                <w:color w:val="000000"/>
                <w:sz w:val="24"/>
                <w:szCs w:val="24"/>
              </w:rPr>
            </w:pPr>
            <w:r>
              <w:rPr>
                <w:b/>
                <w:color w:val="000000"/>
                <w:sz w:val="24"/>
                <w:szCs w:val="24"/>
              </w:rPr>
              <w:t>Paslauga</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B" w14:textId="77777777" w:rsidR="007F0E38" w:rsidRDefault="009D7516">
            <w:pPr>
              <w:pBdr>
                <w:top w:val="nil"/>
                <w:left w:val="nil"/>
                <w:bottom w:val="nil"/>
                <w:right w:val="nil"/>
                <w:between w:val="nil"/>
              </w:pBdr>
              <w:spacing w:before="0" w:after="120"/>
              <w:jc w:val="center"/>
              <w:rPr>
                <w:color w:val="000000"/>
                <w:sz w:val="24"/>
                <w:szCs w:val="24"/>
              </w:rPr>
            </w:pPr>
            <w:r>
              <w:rPr>
                <w:b/>
                <w:color w:val="000000"/>
                <w:sz w:val="24"/>
                <w:szCs w:val="24"/>
              </w:rPr>
              <w:t>Kiekis, vnt.</w:t>
            </w:r>
          </w:p>
        </w:tc>
      </w:tr>
      <w:tr w:rsidR="007F0E38" w14:paraId="7ABAB124" w14:textId="77777777">
        <w:trPr>
          <w:trHeight w:val="251"/>
          <w:jc w:val="right"/>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C"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1.</w:t>
            </w:r>
          </w:p>
        </w:tc>
        <w:tc>
          <w:tcPr>
            <w:tcW w:w="7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D"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Socialinių tinklų nuomonės formuotojų įtraukimas (ne mažiau 5 formuotojų)</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E"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 xml:space="preserve">1 </w:t>
            </w:r>
          </w:p>
        </w:tc>
      </w:tr>
      <w:tr w:rsidR="007F0E38" w14:paraId="672AB02E" w14:textId="77777777">
        <w:trPr>
          <w:trHeight w:val="2654"/>
          <w:jc w:val="right"/>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F"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 xml:space="preserve">2. </w:t>
            </w:r>
          </w:p>
        </w:tc>
        <w:tc>
          <w:tcPr>
            <w:tcW w:w="7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0"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Socialinio tinklo „Facebook“ ir „Instagram“ įrašų reklamavimas, 10 rėmimo kampanijų:</w:t>
            </w:r>
          </w:p>
          <w:p w14:paraId="00000111" w14:textId="77777777" w:rsidR="007F0E38" w:rsidRDefault="009D7516">
            <w:pPr>
              <w:numPr>
                <w:ilvl w:val="0"/>
                <w:numId w:val="6"/>
              </w:numPr>
              <w:pBdr>
                <w:top w:val="nil"/>
                <w:left w:val="nil"/>
                <w:bottom w:val="nil"/>
                <w:right w:val="nil"/>
                <w:between w:val="nil"/>
              </w:pBdr>
              <w:spacing w:before="0" w:after="120"/>
              <w:rPr>
                <w:color w:val="000000"/>
                <w:sz w:val="24"/>
                <w:szCs w:val="24"/>
              </w:rPr>
            </w:pPr>
            <w:r>
              <w:rPr>
                <w:color w:val="000000"/>
                <w:sz w:val="24"/>
                <w:szCs w:val="24"/>
              </w:rPr>
              <w:t>Teksto su iliustracija maketo sukūrimas, formatus pritaikyti „Facebook“ ir „Instagram“ įrašams, ne mažiau nei 10 vnt:</w:t>
            </w:r>
          </w:p>
          <w:p w14:paraId="00000112" w14:textId="77777777" w:rsidR="007F0E38" w:rsidRDefault="009D7516">
            <w:pPr>
              <w:numPr>
                <w:ilvl w:val="0"/>
                <w:numId w:val="6"/>
              </w:numPr>
              <w:pBdr>
                <w:top w:val="nil"/>
                <w:left w:val="nil"/>
                <w:bottom w:val="nil"/>
                <w:right w:val="nil"/>
                <w:between w:val="nil"/>
              </w:pBdr>
              <w:spacing w:before="0" w:after="120"/>
              <w:rPr>
                <w:color w:val="000000"/>
                <w:sz w:val="24"/>
                <w:szCs w:val="24"/>
              </w:rPr>
            </w:pPr>
            <w:r>
              <w:rPr>
                <w:color w:val="000000"/>
                <w:sz w:val="24"/>
                <w:szCs w:val="24"/>
              </w:rPr>
              <w:t>Teksto su iliustracija maketo sukūrimas, formatus pritaikyti „Facebook“ ir „Instagram“ Story įrašams, ne mažiau nei 10 vnt.</w:t>
            </w:r>
          </w:p>
          <w:p w14:paraId="00000113" w14:textId="77777777" w:rsidR="007F0E38" w:rsidRDefault="009D7516">
            <w:pPr>
              <w:numPr>
                <w:ilvl w:val="0"/>
                <w:numId w:val="6"/>
              </w:numPr>
              <w:pBdr>
                <w:top w:val="nil"/>
                <w:left w:val="nil"/>
                <w:bottom w:val="nil"/>
                <w:right w:val="nil"/>
                <w:between w:val="nil"/>
              </w:pBdr>
              <w:spacing w:before="0" w:after="120"/>
              <w:rPr>
                <w:color w:val="000000"/>
                <w:sz w:val="24"/>
                <w:szCs w:val="24"/>
              </w:rPr>
            </w:pPr>
            <w:r>
              <w:rPr>
                <w:color w:val="000000"/>
                <w:sz w:val="24"/>
                <w:szCs w:val="24"/>
              </w:rPr>
              <w:t>Įrašų reklamavimas „Facebook“ (ne video): minimalūs realūs vieno įrašo reklamos rodikliai – pasiekti ne mažiau kaip 150.000 vartotojų, skaičiuojant mokamą pasiekiamumą (anglų k. paid reach).</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4"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1</w:t>
            </w:r>
          </w:p>
        </w:tc>
      </w:tr>
      <w:tr w:rsidR="007F0E38" w14:paraId="6BB5C986" w14:textId="77777777">
        <w:trPr>
          <w:trHeight w:val="491"/>
          <w:jc w:val="right"/>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5"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3.</w:t>
            </w:r>
          </w:p>
        </w:tc>
        <w:tc>
          <w:tcPr>
            <w:tcW w:w="7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6"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Įrašų reklamavimas „Google Ads“ (minimalūs vieno reklaminio skydelio reklamos rodikliai –  ne mažiau kaip 1 000 paspaudimų, ne  mažiau nei 2 įrašai</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7"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1</w:t>
            </w:r>
          </w:p>
        </w:tc>
      </w:tr>
      <w:tr w:rsidR="007F0E38" w14:paraId="3800FA57" w14:textId="77777777">
        <w:trPr>
          <w:trHeight w:val="491"/>
          <w:jc w:val="right"/>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8"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4.</w:t>
            </w:r>
          </w:p>
        </w:tc>
        <w:tc>
          <w:tcPr>
            <w:tcW w:w="7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9" w14:textId="6A5C68B3" w:rsidR="007F0E38" w:rsidRDefault="009D7516">
            <w:pPr>
              <w:pBdr>
                <w:top w:val="nil"/>
                <w:left w:val="nil"/>
                <w:bottom w:val="nil"/>
                <w:right w:val="nil"/>
                <w:between w:val="nil"/>
              </w:pBdr>
              <w:spacing w:before="0" w:after="120"/>
              <w:rPr>
                <w:color w:val="000000"/>
                <w:sz w:val="24"/>
                <w:szCs w:val="24"/>
              </w:rPr>
            </w:pPr>
            <w:r>
              <w:rPr>
                <w:color w:val="000000"/>
                <w:sz w:val="24"/>
                <w:szCs w:val="24"/>
              </w:rPr>
              <w:t xml:space="preserve">Partnerio turinio talpinimas: pranešimai spaudai – ne mažiau nei 20 pranešimų: </w:t>
            </w:r>
            <w:r w:rsidR="00044FC7" w:rsidRPr="00044FC7">
              <w:rPr>
                <w:color w:val="000000"/>
                <w:sz w:val="24"/>
                <w:szCs w:val="24"/>
              </w:rPr>
              <w:t>portaluose patenkančiuose į TOP penki portalus</w:t>
            </w:r>
            <w:r w:rsidR="00044FC7">
              <w:rPr>
                <w:color w:val="000000"/>
                <w:sz w:val="24"/>
                <w:szCs w:val="24"/>
              </w:rPr>
              <w:t xml:space="preserve"> (</w:t>
            </w:r>
            <w:r w:rsidR="00044FC7" w:rsidRPr="00D93E9F">
              <w:rPr>
                <w:rFonts w:eastAsia="Arial"/>
                <w:color w:val="000000" w:themeColor="text1"/>
                <w:sz w:val="24"/>
                <w:szCs w:val="24"/>
              </w:rPr>
              <w:t xml:space="preserve">pagal 2022 m. sausio mėn. Kantar apžvalgą </w:t>
            </w:r>
            <w:hyperlink r:id="rId27" w:history="1">
              <w:r w:rsidR="00044FC7" w:rsidRPr="00D93E9F">
                <w:rPr>
                  <w:rStyle w:val="Hyperlink"/>
                  <w:rFonts w:eastAsia="Arial"/>
                  <w:color w:val="000000" w:themeColor="text1"/>
                  <w:sz w:val="24"/>
                  <w:szCs w:val="24"/>
                </w:rPr>
                <w:t>http://www.kantar.lt/lt/news/tv-auditorijos-tyrimo-rezultatai-2022-m-sausis/</w:t>
              </w:r>
            </w:hyperlink>
            <w:r w:rsidR="005E3109">
              <w:rPr>
                <w:rStyle w:val="Hyperlink"/>
                <w:rFonts w:eastAsia="Arial"/>
                <w:color w:val="000000" w:themeColor="text1"/>
                <w:sz w:val="24"/>
                <w:szCs w:val="24"/>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A"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1</w:t>
            </w:r>
          </w:p>
        </w:tc>
      </w:tr>
      <w:tr w:rsidR="007F0E38" w14:paraId="18909B5F" w14:textId="77777777">
        <w:trPr>
          <w:trHeight w:val="731"/>
          <w:jc w:val="right"/>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B"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5.</w:t>
            </w:r>
          </w:p>
        </w:tc>
        <w:tc>
          <w:tcPr>
            <w:tcW w:w="7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C"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Informacinių tekstų publikavimas vietiniuose laikraščiuose (laikraščiai leidžiami bent 1 kartą per savaitę, o jų tiražai ne mažesni kaip 1 000 egz.), ne mažiau 15 straipsnių vietinėje spausdintinoje spaudoje</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D"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1</w:t>
            </w:r>
          </w:p>
        </w:tc>
      </w:tr>
      <w:tr w:rsidR="007F0E38" w14:paraId="7EA55516" w14:textId="77777777">
        <w:trPr>
          <w:trHeight w:val="731"/>
          <w:jc w:val="right"/>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E"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6.</w:t>
            </w:r>
          </w:p>
        </w:tc>
        <w:tc>
          <w:tcPr>
            <w:tcW w:w="7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1F"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Reklama</w:t>
            </w:r>
            <w:r>
              <w:rPr>
                <w:sz w:val="24"/>
                <w:szCs w:val="24"/>
              </w:rPr>
              <w:t xml:space="preserve"> </w:t>
            </w:r>
            <w:r>
              <w:rPr>
                <w:color w:val="000000"/>
                <w:sz w:val="24"/>
                <w:szCs w:val="24"/>
              </w:rPr>
              <w:t>transporto paviljone Alytuje, Varėnoje ir Druskininkuose : ne mažiau  15 plokštumų, vidinėje ir išorinėje vitrinos pusėje ne mažesnių  nei 50:50 matmenų, trukmė –  ne trumpiau nei 2 savaitės</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20"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1</w:t>
            </w:r>
          </w:p>
        </w:tc>
      </w:tr>
      <w:tr w:rsidR="007F0E38" w14:paraId="27BE3B6F" w14:textId="77777777">
        <w:trPr>
          <w:trHeight w:val="731"/>
          <w:jc w:val="right"/>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21"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lastRenderedPageBreak/>
              <w:t>7.</w:t>
            </w:r>
          </w:p>
        </w:tc>
        <w:tc>
          <w:tcPr>
            <w:tcW w:w="7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22" w14:textId="539502C4" w:rsidR="007F0E38" w:rsidRDefault="009D7516">
            <w:pPr>
              <w:pBdr>
                <w:top w:val="nil"/>
                <w:left w:val="nil"/>
                <w:bottom w:val="nil"/>
                <w:right w:val="nil"/>
                <w:between w:val="nil"/>
              </w:pBdr>
              <w:spacing w:before="0"/>
              <w:jc w:val="left"/>
              <w:rPr>
                <w:color w:val="000000"/>
                <w:sz w:val="24"/>
                <w:szCs w:val="24"/>
              </w:rPr>
            </w:pPr>
            <w:r>
              <w:rPr>
                <w:color w:val="000000"/>
                <w:sz w:val="24"/>
                <w:szCs w:val="24"/>
              </w:rPr>
              <w:t xml:space="preserve">Socialinės informacijos garso klipo,  kurio trukmė ne trumpesnė nei 60 sekundžių,   sukūrimas ir parengimas transliacijai. Ne mažiau nei 3 skirtingi klipai, transliuojami geriausiu laiku (I laiko juosta), </w:t>
            </w:r>
            <w:r>
              <w:rPr>
                <w:color w:val="000000"/>
                <w:sz w:val="24"/>
                <w:szCs w:val="24"/>
                <w:highlight w:val="white"/>
              </w:rPr>
              <w:t>ne mažiau nei 35 kartai</w:t>
            </w:r>
            <w:r w:rsidR="00044FC7">
              <w:rPr>
                <w:color w:val="000000"/>
                <w:sz w:val="24"/>
                <w:szCs w:val="24"/>
              </w:rPr>
              <w:t xml:space="preserve">. </w:t>
            </w:r>
            <w:r w:rsidR="00044FC7">
              <w:rPr>
                <w:rFonts w:eastAsia="Arial"/>
                <w:color w:val="000000"/>
                <w:sz w:val="24"/>
                <w:szCs w:val="24"/>
              </w:rPr>
              <w:t>Klipai</w:t>
            </w:r>
            <w:r w:rsidR="00044FC7" w:rsidRPr="00C15AC0">
              <w:rPr>
                <w:rFonts w:eastAsia="Arial"/>
                <w:color w:val="000000"/>
                <w:sz w:val="24"/>
                <w:szCs w:val="24"/>
              </w:rPr>
              <w:t xml:space="preserve"> būti transliuojami</w:t>
            </w:r>
            <w:r w:rsidR="00044FC7">
              <w:rPr>
                <w:rFonts w:ascii="Arial" w:eastAsia="Arial" w:hAnsi="Arial" w:cs="Arial"/>
                <w:color w:val="000000"/>
                <w:sz w:val="22"/>
                <w:szCs w:val="22"/>
              </w:rPr>
              <w:t xml:space="preserve"> </w:t>
            </w:r>
            <w:r w:rsidR="00044FC7" w:rsidRPr="00D93E9F">
              <w:rPr>
                <w:rFonts w:eastAsia="Arial"/>
                <w:color w:val="000000" w:themeColor="text1"/>
                <w:sz w:val="24"/>
                <w:szCs w:val="24"/>
              </w:rPr>
              <w:t xml:space="preserve">ne mažiau kaip dvejuose radio kanaluose, kurie patenka į TOP penki geriausiai reitinguojamų radio kanalų sąrašą. Reitingavimas nustatomas pagal 2022 m. sausio mėn. Kantar apžvalgą </w:t>
            </w:r>
            <w:hyperlink r:id="rId28" w:history="1">
              <w:r w:rsidR="00044FC7" w:rsidRPr="00D93E9F">
                <w:rPr>
                  <w:rStyle w:val="Hyperlink"/>
                  <w:rFonts w:eastAsia="Arial"/>
                  <w:color w:val="000000" w:themeColor="text1"/>
                  <w:sz w:val="24"/>
                  <w:szCs w:val="24"/>
                </w:rPr>
                <w:t>http://www.kantar.lt/lt/news/tv-auditorijos-tyrimo-rezultatai-2021-m-žiema-pavasaris</w:t>
              </w:r>
            </w:hyperlink>
            <w:r w:rsidR="007D2D2F">
              <w:rPr>
                <w:rStyle w:val="Hyperlink"/>
                <w:rFonts w:eastAsia="Arial"/>
                <w:color w:val="000000" w:themeColor="text1"/>
                <w:sz w:val="24"/>
                <w:szCs w:val="24"/>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23"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1</w:t>
            </w:r>
          </w:p>
        </w:tc>
      </w:tr>
      <w:tr w:rsidR="007F0E38" w14:paraId="47FAD057" w14:textId="77777777">
        <w:trPr>
          <w:trHeight w:val="971"/>
          <w:jc w:val="right"/>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24"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8.</w:t>
            </w:r>
          </w:p>
        </w:tc>
        <w:tc>
          <w:tcPr>
            <w:tcW w:w="7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25" w14:textId="7C8C0D2A" w:rsidR="007F0E38" w:rsidRDefault="009D7516">
            <w:pPr>
              <w:pBdr>
                <w:top w:val="nil"/>
                <w:left w:val="nil"/>
                <w:bottom w:val="nil"/>
                <w:right w:val="nil"/>
                <w:between w:val="nil"/>
              </w:pBdr>
              <w:spacing w:before="0" w:after="120"/>
              <w:rPr>
                <w:color w:val="000000"/>
                <w:sz w:val="24"/>
                <w:szCs w:val="24"/>
              </w:rPr>
            </w:pPr>
            <w:r>
              <w:rPr>
                <w:color w:val="000000"/>
                <w:sz w:val="24"/>
                <w:szCs w:val="24"/>
              </w:rPr>
              <w:t xml:space="preserve">Socialinės informacijos vaizdo klipo,  kurio trukmė ne trumpesnė nei 45 sekundės,   sukūrimas, parengimas transliacijai ir ištransliavimas </w:t>
            </w:r>
            <w:r w:rsidR="00184F1A" w:rsidRPr="00184F1A">
              <w:rPr>
                <w:color w:val="000000"/>
                <w:sz w:val="24"/>
                <w:szCs w:val="24"/>
              </w:rPr>
              <w:t xml:space="preserve">viename televizijos kanalų, kuris patenka į TOP trys žiūrimiausių kanalų sąrašą. Reitingavimas nustatomas pagal 2022 m. sausio mėn. Kantar apžvalgą </w:t>
            </w:r>
            <w:hyperlink r:id="rId29" w:history="1">
              <w:r w:rsidR="005E3109" w:rsidRPr="008D42AE">
                <w:rPr>
                  <w:rStyle w:val="Hyperlink"/>
                  <w:sz w:val="24"/>
                  <w:szCs w:val="24"/>
                </w:rPr>
                <w:t>http://www.kantar.lt/lt/news/tv-auditorijos-tyrimo-rezultatai-2022-m-sausis/</w:t>
              </w:r>
            </w:hyperlink>
            <w:r w:rsidR="005E3109">
              <w:rPr>
                <w:color w:val="000000"/>
                <w:sz w:val="24"/>
                <w:szCs w:val="24"/>
              </w:rPr>
              <w:t xml:space="preserve">  </w:t>
            </w:r>
            <w:r w:rsidR="00184F1A" w:rsidRPr="00184F1A">
              <w:rPr>
                <w:color w:val="000000"/>
                <w:sz w:val="24"/>
                <w:szCs w:val="24"/>
              </w:rPr>
              <w:t>televizijoje</w:t>
            </w:r>
            <w:r>
              <w:rPr>
                <w:color w:val="000000"/>
                <w:sz w:val="24"/>
                <w:szCs w:val="24"/>
              </w:rPr>
              <w:t>. Rodymo trukmė – ne trumpiau nei 2 savaitės, geriausiu laiku (I laiko juosta). Vaizdo klipo transliacijų skaičius ne mažesnis nei 14 kartų</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26"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1</w:t>
            </w:r>
          </w:p>
        </w:tc>
      </w:tr>
    </w:tbl>
    <w:p w14:paraId="00000127" w14:textId="77777777" w:rsidR="007F0E38" w:rsidRDefault="007F0E38">
      <w:pPr>
        <w:widowControl w:val="0"/>
        <w:pBdr>
          <w:top w:val="nil"/>
          <w:left w:val="nil"/>
          <w:bottom w:val="nil"/>
          <w:right w:val="nil"/>
          <w:between w:val="nil"/>
        </w:pBdr>
        <w:spacing w:before="0" w:after="120"/>
        <w:ind w:left="108" w:hanging="108"/>
        <w:jc w:val="right"/>
        <w:rPr>
          <w:b/>
          <w:color w:val="000000"/>
          <w:sz w:val="24"/>
          <w:szCs w:val="24"/>
        </w:rPr>
      </w:pPr>
    </w:p>
    <w:p w14:paraId="00000128"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7. Preliminarus paslaugų teikimo laikotarpis numatomas iki  2024 -04 -30.</w:t>
      </w:r>
    </w:p>
    <w:p w14:paraId="00000129"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8. Projekto vykdytojas Paslaugas įsigys pagal faktinį poreikį, todėl neįsipareigoja nupirkti paslaugų už visą pirkimui numatytą sumą.</w:t>
      </w:r>
    </w:p>
    <w:p w14:paraId="0000012A" w14:textId="77777777" w:rsidR="007F0E38" w:rsidRDefault="009D7516">
      <w:pPr>
        <w:pBdr>
          <w:top w:val="nil"/>
          <w:left w:val="nil"/>
          <w:bottom w:val="nil"/>
          <w:right w:val="nil"/>
          <w:between w:val="nil"/>
        </w:pBdr>
        <w:spacing w:before="0" w:after="160" w:line="259" w:lineRule="auto"/>
        <w:rPr>
          <w:color w:val="000000"/>
          <w:sz w:val="24"/>
          <w:szCs w:val="24"/>
        </w:rPr>
      </w:pPr>
      <w:r>
        <w:rPr>
          <w:color w:val="000000"/>
          <w:sz w:val="24"/>
          <w:szCs w:val="24"/>
        </w:rPr>
        <w:t>9. Tiekėjas, teikdamas paslaugas, turi vadovautis prie šių pirkimo dokumentų pridedama „Merkinės dvarvietė. Vietos kultūros verslumo skatinimas. Rinkodaros ir viešinimo strategija“ (2 priedas) bei laikytis joje pateiktų rinkodaros strategijos formavimo gairių.</w:t>
      </w:r>
    </w:p>
    <w:p w14:paraId="0000012B" w14:textId="77777777" w:rsidR="007F0E38" w:rsidRDefault="007F0E38">
      <w:pPr>
        <w:spacing w:after="200" w:line="276" w:lineRule="auto"/>
        <w:jc w:val="right"/>
        <w:rPr>
          <w:b/>
          <w:sz w:val="24"/>
          <w:szCs w:val="24"/>
        </w:rPr>
      </w:pPr>
    </w:p>
    <w:p w14:paraId="0000012C" w14:textId="77777777" w:rsidR="007F0E38" w:rsidRDefault="007F0E38">
      <w:pPr>
        <w:spacing w:after="200" w:line="276" w:lineRule="auto"/>
        <w:jc w:val="right"/>
        <w:rPr>
          <w:b/>
          <w:sz w:val="24"/>
          <w:szCs w:val="24"/>
        </w:rPr>
      </w:pPr>
    </w:p>
    <w:p w14:paraId="0000012D" w14:textId="77777777" w:rsidR="007F0E38" w:rsidRDefault="009D7516">
      <w:pPr>
        <w:rPr>
          <w:b/>
          <w:sz w:val="24"/>
          <w:szCs w:val="24"/>
        </w:rPr>
      </w:pPr>
      <w:r>
        <w:br w:type="page"/>
      </w:r>
    </w:p>
    <w:p w14:paraId="0000012E" w14:textId="77777777" w:rsidR="007F0E38" w:rsidRDefault="009D7516">
      <w:pPr>
        <w:spacing w:after="200" w:line="276" w:lineRule="auto"/>
        <w:jc w:val="right"/>
        <w:rPr>
          <w:b/>
          <w:sz w:val="24"/>
          <w:szCs w:val="24"/>
        </w:rPr>
      </w:pPr>
      <w:r>
        <w:rPr>
          <w:b/>
          <w:sz w:val="24"/>
          <w:szCs w:val="24"/>
        </w:rPr>
        <w:lastRenderedPageBreak/>
        <w:t>3 priedas</w:t>
      </w:r>
    </w:p>
    <w:p w14:paraId="0000012F" w14:textId="77777777" w:rsidR="007F0E38" w:rsidRDefault="007F0E38">
      <w:pPr>
        <w:ind w:left="6521"/>
        <w:jc w:val="right"/>
        <w:rPr>
          <w:i/>
          <w:sz w:val="24"/>
          <w:szCs w:val="24"/>
        </w:rPr>
      </w:pPr>
    </w:p>
    <w:p w14:paraId="00000130" w14:textId="23E8862D" w:rsidR="007F0E38" w:rsidRDefault="005E3109">
      <w:pPr>
        <w:rPr>
          <w:b/>
          <w:color w:val="000000"/>
          <w:sz w:val="24"/>
          <w:szCs w:val="24"/>
        </w:rPr>
      </w:pPr>
      <w:r w:rsidRPr="005E3109">
        <w:rPr>
          <w:b/>
          <w:color w:val="000000"/>
          <w:sz w:val="24"/>
          <w:szCs w:val="24"/>
        </w:rPr>
        <w:t>UAB Media Bitės</w:t>
      </w:r>
    </w:p>
    <w:p w14:paraId="00000131" w14:textId="77777777" w:rsidR="007F0E38" w:rsidRDefault="009D7516">
      <w:pPr>
        <w:jc w:val="center"/>
        <w:rPr>
          <w:b/>
          <w:color w:val="000000"/>
          <w:sz w:val="24"/>
          <w:szCs w:val="24"/>
        </w:rPr>
      </w:pPr>
      <w:r>
        <w:rPr>
          <w:b/>
          <w:color w:val="000000"/>
          <w:sz w:val="24"/>
          <w:szCs w:val="24"/>
        </w:rPr>
        <w:t>PASIŪLYMAS</w:t>
      </w:r>
    </w:p>
    <w:p w14:paraId="00000132" w14:textId="77777777" w:rsidR="007F0E38" w:rsidRDefault="007F0E38">
      <w:pPr>
        <w:rPr>
          <w:color w:val="000000"/>
          <w:sz w:val="24"/>
          <w:szCs w:val="24"/>
        </w:rPr>
      </w:pPr>
    </w:p>
    <w:p w14:paraId="00000133" w14:textId="77777777" w:rsidR="007F0E38" w:rsidRDefault="009D7516">
      <w:pPr>
        <w:jc w:val="center"/>
        <w:rPr>
          <w:sz w:val="24"/>
          <w:szCs w:val="24"/>
        </w:rPr>
      </w:pPr>
      <w:r>
        <w:rPr>
          <w:sz w:val="24"/>
          <w:szCs w:val="24"/>
        </w:rPr>
        <w:t>2022-___-___</w:t>
      </w:r>
    </w:p>
    <w:p w14:paraId="00000134" w14:textId="77777777" w:rsidR="007F0E38" w:rsidRDefault="007F0E38">
      <w:pPr>
        <w:jc w:val="center"/>
        <w:rPr>
          <w:sz w:val="24"/>
          <w:szCs w:val="24"/>
        </w:rPr>
      </w:pPr>
    </w:p>
    <w:p w14:paraId="00000135" w14:textId="77777777" w:rsidR="007F0E38" w:rsidRDefault="009D7516">
      <w:pPr>
        <w:jc w:val="center"/>
        <w:rPr>
          <w:b/>
          <w:sz w:val="24"/>
          <w:szCs w:val="24"/>
        </w:rPr>
      </w:pPr>
      <w:r>
        <w:rPr>
          <w:b/>
          <w:smallCaps/>
          <w:sz w:val="24"/>
          <w:szCs w:val="24"/>
        </w:rPr>
        <w:t>RINKODAROS STRATEGIJOS ĮGYVENDINIMO PASLAUGOS</w:t>
      </w:r>
    </w:p>
    <w:p w14:paraId="00000136" w14:textId="77777777" w:rsidR="007F0E38" w:rsidRDefault="007F0E38">
      <w:pPr>
        <w:jc w:val="center"/>
        <w:rPr>
          <w:sz w:val="24"/>
          <w:szCs w:val="24"/>
        </w:rPr>
      </w:pPr>
    </w:p>
    <w:tbl>
      <w:tblPr>
        <w:tblStyle w:val="af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59"/>
        <w:gridCol w:w="5869"/>
      </w:tblGrid>
      <w:tr w:rsidR="007F0E38" w14:paraId="7C176A3A" w14:textId="77777777">
        <w:tc>
          <w:tcPr>
            <w:tcW w:w="3759" w:type="dxa"/>
          </w:tcPr>
          <w:p w14:paraId="00000137" w14:textId="77777777" w:rsidR="007F0E38" w:rsidRDefault="009D7516">
            <w:pPr>
              <w:rPr>
                <w:sz w:val="24"/>
                <w:szCs w:val="24"/>
              </w:rPr>
            </w:pPr>
            <w:r>
              <w:rPr>
                <w:sz w:val="24"/>
                <w:szCs w:val="24"/>
              </w:rPr>
              <w:t>Tiekėjo pavadinimas ir kodas</w:t>
            </w:r>
          </w:p>
          <w:p w14:paraId="00000138" w14:textId="77777777" w:rsidR="007F0E38" w:rsidRDefault="009D7516">
            <w:pPr>
              <w:rPr>
                <w:sz w:val="24"/>
                <w:szCs w:val="24"/>
              </w:rPr>
            </w:pPr>
            <w:r>
              <w:rPr>
                <w:i/>
                <w:sz w:val="24"/>
                <w:szCs w:val="24"/>
              </w:rPr>
              <w:t>(jei pasiūlymą pateikia tiekėjų grupė, nurodyti visų tiekėjų grupės partnerių pavadinimai ir kodai)</w:t>
            </w:r>
          </w:p>
        </w:tc>
        <w:tc>
          <w:tcPr>
            <w:tcW w:w="5869" w:type="dxa"/>
          </w:tcPr>
          <w:p w14:paraId="00000139" w14:textId="77777777" w:rsidR="007F0E38" w:rsidRDefault="007F0E38">
            <w:pPr>
              <w:rPr>
                <w:sz w:val="24"/>
                <w:szCs w:val="24"/>
              </w:rPr>
            </w:pPr>
          </w:p>
        </w:tc>
      </w:tr>
      <w:tr w:rsidR="007F0E38" w14:paraId="29531DFF" w14:textId="77777777">
        <w:tc>
          <w:tcPr>
            <w:tcW w:w="3759" w:type="dxa"/>
          </w:tcPr>
          <w:p w14:paraId="0000013A" w14:textId="77777777" w:rsidR="007F0E38" w:rsidRDefault="009D7516">
            <w:pPr>
              <w:rPr>
                <w:sz w:val="24"/>
                <w:szCs w:val="24"/>
              </w:rPr>
            </w:pPr>
            <w:r>
              <w:rPr>
                <w:sz w:val="24"/>
                <w:szCs w:val="24"/>
              </w:rPr>
              <w:t>Tiekėjo adresas</w:t>
            </w:r>
          </w:p>
          <w:p w14:paraId="0000013B" w14:textId="77777777" w:rsidR="007F0E38" w:rsidRDefault="009D7516">
            <w:pPr>
              <w:rPr>
                <w:sz w:val="24"/>
                <w:szCs w:val="24"/>
              </w:rPr>
            </w:pPr>
            <w:r>
              <w:rPr>
                <w:i/>
                <w:sz w:val="24"/>
                <w:szCs w:val="24"/>
              </w:rPr>
              <w:t>(jei pasiūlymą pateikia tiekėjų grupė, nurodyti visų tiekėjų grupės partnerių adresus)</w:t>
            </w:r>
          </w:p>
        </w:tc>
        <w:tc>
          <w:tcPr>
            <w:tcW w:w="5869" w:type="dxa"/>
          </w:tcPr>
          <w:p w14:paraId="0000013C" w14:textId="77777777" w:rsidR="007F0E38" w:rsidRDefault="007F0E38">
            <w:pPr>
              <w:rPr>
                <w:sz w:val="24"/>
                <w:szCs w:val="24"/>
              </w:rPr>
            </w:pPr>
          </w:p>
        </w:tc>
      </w:tr>
      <w:tr w:rsidR="007F0E38" w14:paraId="74B27AE7" w14:textId="77777777">
        <w:tc>
          <w:tcPr>
            <w:tcW w:w="3759" w:type="dxa"/>
          </w:tcPr>
          <w:p w14:paraId="0000013D" w14:textId="77777777" w:rsidR="007F0E38" w:rsidRDefault="009D7516">
            <w:pPr>
              <w:rPr>
                <w:sz w:val="24"/>
                <w:szCs w:val="24"/>
              </w:rPr>
            </w:pPr>
            <w:r>
              <w:rPr>
                <w:sz w:val="24"/>
                <w:szCs w:val="24"/>
              </w:rPr>
              <w:t>Tiekėjo įgalioto asmens pasirašyti pasiūlymą vardas ir pavardė</w:t>
            </w:r>
          </w:p>
        </w:tc>
        <w:tc>
          <w:tcPr>
            <w:tcW w:w="5869" w:type="dxa"/>
          </w:tcPr>
          <w:p w14:paraId="0000013E" w14:textId="77777777" w:rsidR="007F0E38" w:rsidRDefault="007F0E38">
            <w:pPr>
              <w:rPr>
                <w:sz w:val="24"/>
                <w:szCs w:val="24"/>
              </w:rPr>
            </w:pPr>
          </w:p>
        </w:tc>
      </w:tr>
      <w:tr w:rsidR="007F0E38" w14:paraId="7E21E3C1" w14:textId="77777777">
        <w:tc>
          <w:tcPr>
            <w:tcW w:w="3759" w:type="dxa"/>
          </w:tcPr>
          <w:p w14:paraId="0000013F" w14:textId="77777777" w:rsidR="007F0E38" w:rsidRDefault="009D7516">
            <w:pPr>
              <w:rPr>
                <w:sz w:val="24"/>
                <w:szCs w:val="24"/>
              </w:rPr>
            </w:pPr>
            <w:r>
              <w:rPr>
                <w:sz w:val="24"/>
                <w:szCs w:val="24"/>
              </w:rPr>
              <w:t>Tiekėjo įgalioto asmens bendrauti pateikto pasiūlymo klausimais</w:t>
            </w:r>
          </w:p>
        </w:tc>
        <w:tc>
          <w:tcPr>
            <w:tcW w:w="5869" w:type="dxa"/>
          </w:tcPr>
          <w:p w14:paraId="00000140" w14:textId="77777777" w:rsidR="007F0E38" w:rsidRDefault="007F0E38">
            <w:pPr>
              <w:rPr>
                <w:sz w:val="24"/>
                <w:szCs w:val="24"/>
              </w:rPr>
            </w:pPr>
          </w:p>
        </w:tc>
      </w:tr>
      <w:tr w:rsidR="007F0E38" w14:paraId="752B5C6B" w14:textId="77777777">
        <w:tc>
          <w:tcPr>
            <w:tcW w:w="3759" w:type="dxa"/>
          </w:tcPr>
          <w:p w14:paraId="00000141" w14:textId="77777777" w:rsidR="007F0E38" w:rsidRDefault="009D7516">
            <w:pPr>
              <w:rPr>
                <w:sz w:val="24"/>
                <w:szCs w:val="24"/>
              </w:rPr>
            </w:pPr>
            <w:r>
              <w:rPr>
                <w:sz w:val="24"/>
                <w:szCs w:val="24"/>
              </w:rPr>
              <w:t>Tiekėjo telefono numeris</w:t>
            </w:r>
          </w:p>
        </w:tc>
        <w:tc>
          <w:tcPr>
            <w:tcW w:w="5869" w:type="dxa"/>
          </w:tcPr>
          <w:p w14:paraId="00000142" w14:textId="77777777" w:rsidR="007F0E38" w:rsidRDefault="007F0E38">
            <w:pPr>
              <w:rPr>
                <w:sz w:val="24"/>
                <w:szCs w:val="24"/>
              </w:rPr>
            </w:pPr>
          </w:p>
        </w:tc>
      </w:tr>
      <w:tr w:rsidR="007F0E38" w14:paraId="1B857813" w14:textId="77777777">
        <w:tc>
          <w:tcPr>
            <w:tcW w:w="3759" w:type="dxa"/>
          </w:tcPr>
          <w:p w14:paraId="00000143" w14:textId="77777777" w:rsidR="007F0E38" w:rsidRDefault="009D7516">
            <w:pPr>
              <w:rPr>
                <w:sz w:val="24"/>
                <w:szCs w:val="24"/>
              </w:rPr>
            </w:pPr>
            <w:r>
              <w:rPr>
                <w:sz w:val="24"/>
                <w:szCs w:val="24"/>
              </w:rPr>
              <w:t>Tiekėjo el. pašto adresas</w:t>
            </w:r>
          </w:p>
        </w:tc>
        <w:tc>
          <w:tcPr>
            <w:tcW w:w="5869" w:type="dxa"/>
          </w:tcPr>
          <w:p w14:paraId="00000144" w14:textId="77777777" w:rsidR="007F0E38" w:rsidRDefault="007F0E38">
            <w:pPr>
              <w:rPr>
                <w:sz w:val="24"/>
                <w:szCs w:val="24"/>
              </w:rPr>
            </w:pPr>
          </w:p>
        </w:tc>
      </w:tr>
    </w:tbl>
    <w:p w14:paraId="00000145" w14:textId="77777777" w:rsidR="007F0E38" w:rsidRDefault="007F0E38">
      <w:pPr>
        <w:rPr>
          <w:b/>
          <w:sz w:val="24"/>
          <w:szCs w:val="24"/>
        </w:rPr>
      </w:pPr>
    </w:p>
    <w:p w14:paraId="00000146" w14:textId="77777777" w:rsidR="007F0E38" w:rsidRDefault="009D7516">
      <w:pPr>
        <w:rPr>
          <w:sz w:val="24"/>
          <w:szCs w:val="24"/>
        </w:rPr>
      </w:pPr>
      <w:r>
        <w:rPr>
          <w:sz w:val="24"/>
          <w:szCs w:val="24"/>
        </w:rPr>
        <w:t>Pažymime, kad sutinkame su visomis pirkimo dokumentų sąlygomis.</w:t>
      </w:r>
    </w:p>
    <w:p w14:paraId="00000147" w14:textId="77777777" w:rsidR="007F0E38" w:rsidRDefault="009D7516">
      <w:pPr>
        <w:rPr>
          <w:sz w:val="24"/>
          <w:szCs w:val="24"/>
        </w:rPr>
      </w:pPr>
      <w:r>
        <w:rPr>
          <w:sz w:val="24"/>
          <w:szCs w:val="24"/>
        </w:rPr>
        <w:t>Ekonomiškai naudingiausio pasiūlymo išrinkimui teikiame:</w:t>
      </w:r>
    </w:p>
    <w:p w14:paraId="00000148" w14:textId="77777777" w:rsidR="007F0E38" w:rsidRDefault="007F0E38">
      <w:pPr>
        <w:ind w:firstLine="720"/>
        <w:rPr>
          <w:sz w:val="24"/>
          <w:szCs w:val="24"/>
        </w:rPr>
      </w:pPr>
    </w:p>
    <w:tbl>
      <w:tblPr>
        <w:tblStyle w:val="af2"/>
        <w:tblW w:w="98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28"/>
        <w:gridCol w:w="1985"/>
      </w:tblGrid>
      <w:tr w:rsidR="007F0E38" w14:paraId="6A5C2679" w14:textId="77777777">
        <w:tc>
          <w:tcPr>
            <w:tcW w:w="7828" w:type="dxa"/>
            <w:shd w:val="clear" w:color="auto" w:fill="auto"/>
          </w:tcPr>
          <w:p w14:paraId="00000149" w14:textId="77777777" w:rsidR="007F0E38" w:rsidRDefault="009D7516">
            <w:pPr>
              <w:rPr>
                <w:b/>
                <w:sz w:val="24"/>
                <w:szCs w:val="24"/>
              </w:rPr>
            </w:pPr>
            <w:r>
              <w:rPr>
                <w:b/>
                <w:sz w:val="24"/>
                <w:szCs w:val="24"/>
              </w:rPr>
              <w:t>Vertinimo kriterijai</w:t>
            </w:r>
          </w:p>
        </w:tc>
        <w:tc>
          <w:tcPr>
            <w:tcW w:w="1985" w:type="dxa"/>
            <w:shd w:val="clear" w:color="auto" w:fill="auto"/>
          </w:tcPr>
          <w:p w14:paraId="0000014A" w14:textId="77777777" w:rsidR="007F0E38" w:rsidRDefault="009D7516">
            <w:pPr>
              <w:ind w:firstLine="34"/>
              <w:rPr>
                <w:b/>
                <w:sz w:val="24"/>
                <w:szCs w:val="24"/>
              </w:rPr>
            </w:pPr>
            <w:r>
              <w:rPr>
                <w:b/>
                <w:sz w:val="24"/>
                <w:szCs w:val="24"/>
              </w:rPr>
              <w:t>Rodiklių reikšmės</w:t>
            </w:r>
          </w:p>
          <w:p w14:paraId="0000014B" w14:textId="77777777" w:rsidR="007F0E38" w:rsidRDefault="009D7516">
            <w:pPr>
              <w:ind w:firstLine="34"/>
              <w:rPr>
                <w:b/>
                <w:sz w:val="24"/>
                <w:szCs w:val="24"/>
              </w:rPr>
            </w:pPr>
            <w:r>
              <w:rPr>
                <w:b/>
                <w:sz w:val="24"/>
                <w:szCs w:val="24"/>
              </w:rPr>
              <w:t>&lt;pildo tiekėjas&gt;</w:t>
            </w:r>
          </w:p>
        </w:tc>
      </w:tr>
      <w:tr w:rsidR="007F0E38" w14:paraId="6C3CEB49" w14:textId="77777777">
        <w:tc>
          <w:tcPr>
            <w:tcW w:w="9813" w:type="dxa"/>
            <w:gridSpan w:val="2"/>
            <w:shd w:val="clear" w:color="auto" w:fill="auto"/>
          </w:tcPr>
          <w:p w14:paraId="0000014C" w14:textId="77777777" w:rsidR="007F0E38" w:rsidRDefault="009D7516">
            <w:pPr>
              <w:rPr>
                <w:sz w:val="24"/>
                <w:szCs w:val="24"/>
              </w:rPr>
            </w:pPr>
            <w:r>
              <w:rPr>
                <w:b/>
                <w:sz w:val="24"/>
                <w:szCs w:val="24"/>
              </w:rPr>
              <w:t>Antras kriterijus: Specialistų darbo patirtis (T</w:t>
            </w:r>
            <w:r>
              <w:rPr>
                <w:b/>
                <w:sz w:val="24"/>
                <w:szCs w:val="24"/>
                <w:vertAlign w:val="subscript"/>
              </w:rPr>
              <w:t>1</w:t>
            </w:r>
            <w:r>
              <w:rPr>
                <w:b/>
                <w:sz w:val="24"/>
                <w:szCs w:val="24"/>
              </w:rPr>
              <w:t>)</w:t>
            </w:r>
          </w:p>
        </w:tc>
      </w:tr>
      <w:tr w:rsidR="007F0E38" w14:paraId="781B4EF8" w14:textId="77777777">
        <w:tc>
          <w:tcPr>
            <w:tcW w:w="7828" w:type="dxa"/>
            <w:shd w:val="clear" w:color="auto" w:fill="auto"/>
          </w:tcPr>
          <w:p w14:paraId="0000014E" w14:textId="77777777" w:rsidR="007F0E38" w:rsidRDefault="009D7516">
            <w:pPr>
              <w:rPr>
                <w:sz w:val="24"/>
                <w:szCs w:val="24"/>
              </w:rPr>
            </w:pPr>
            <w:r>
              <w:rPr>
                <w:b/>
                <w:i/>
                <w:sz w:val="24"/>
                <w:szCs w:val="24"/>
              </w:rPr>
              <w:t>Pirmas parametras: P</w:t>
            </w:r>
            <w:r>
              <w:rPr>
                <w:b/>
                <w:i/>
                <w:sz w:val="24"/>
                <w:szCs w:val="24"/>
                <w:vertAlign w:val="subscript"/>
              </w:rPr>
              <w:t>11</w:t>
            </w:r>
            <w:r>
              <w:rPr>
                <w:b/>
                <w:i/>
                <w:sz w:val="24"/>
                <w:szCs w:val="24"/>
              </w:rPr>
              <w:t xml:space="preserve">. </w:t>
            </w:r>
          </w:p>
          <w:p w14:paraId="0000014F" w14:textId="77777777" w:rsidR="007F0E38" w:rsidRDefault="009D7516">
            <w:pPr>
              <w:spacing w:after="120" w:line="216" w:lineRule="auto"/>
              <w:rPr>
                <w:sz w:val="24"/>
                <w:szCs w:val="24"/>
              </w:rPr>
            </w:pPr>
            <w:r>
              <w:rPr>
                <w:sz w:val="24"/>
                <w:szCs w:val="24"/>
              </w:rPr>
              <w:t xml:space="preserve">Projektų vadovo-media planavimo specialisto patirtis per paskutinius 5 metus vadovavus kultūros komunikacijos/ viešųjų ryšių/ rinkodaros kampanijos projektams. </w:t>
            </w:r>
          </w:p>
          <w:p w14:paraId="00000150" w14:textId="77777777" w:rsidR="007F0E38" w:rsidRDefault="009D7516">
            <w:pPr>
              <w:spacing w:after="120" w:line="216" w:lineRule="auto"/>
              <w:rPr>
                <w:sz w:val="24"/>
                <w:szCs w:val="24"/>
              </w:rPr>
            </w:pPr>
            <w:r>
              <w:rPr>
                <w:sz w:val="24"/>
                <w:szCs w:val="24"/>
              </w:rPr>
              <w:lastRenderedPageBreak/>
              <w:t>Vertinama vadovautų projektų skaičius.</w:t>
            </w:r>
          </w:p>
          <w:p w14:paraId="00000151" w14:textId="77777777" w:rsidR="007F0E38" w:rsidRDefault="009D7516">
            <w:pPr>
              <w:rPr>
                <w:sz w:val="24"/>
                <w:szCs w:val="24"/>
              </w:rPr>
            </w:pPr>
            <w:r>
              <w:rPr>
                <w:sz w:val="24"/>
                <w:szCs w:val="24"/>
              </w:rPr>
              <w:t>Įrodymui pateikiama: gyvenimo aprašymas ar darbinės patirties aprašymas, kur būtų pateikta informacija apie įgyvendintus projektus.</w:t>
            </w:r>
          </w:p>
        </w:tc>
        <w:tc>
          <w:tcPr>
            <w:tcW w:w="1985" w:type="dxa"/>
            <w:shd w:val="clear" w:color="auto" w:fill="auto"/>
          </w:tcPr>
          <w:p w14:paraId="00000152" w14:textId="77777777" w:rsidR="007F0E38" w:rsidRDefault="009D7516">
            <w:pPr>
              <w:rPr>
                <w:sz w:val="24"/>
                <w:szCs w:val="24"/>
              </w:rPr>
            </w:pPr>
            <w:r>
              <w:rPr>
                <w:sz w:val="24"/>
                <w:szCs w:val="24"/>
              </w:rPr>
              <w:lastRenderedPageBreak/>
              <w:t>Projektų skaičius, nurodomi pagrindžiantys dokumentai</w:t>
            </w:r>
          </w:p>
        </w:tc>
      </w:tr>
      <w:tr w:rsidR="007F0E38" w14:paraId="4AB17F3F" w14:textId="77777777">
        <w:tc>
          <w:tcPr>
            <w:tcW w:w="7828" w:type="dxa"/>
            <w:shd w:val="clear" w:color="auto" w:fill="auto"/>
          </w:tcPr>
          <w:p w14:paraId="00000153" w14:textId="77777777" w:rsidR="007F0E38" w:rsidRDefault="009D7516">
            <w:pPr>
              <w:rPr>
                <w:sz w:val="24"/>
                <w:szCs w:val="24"/>
              </w:rPr>
            </w:pPr>
            <w:r>
              <w:rPr>
                <w:b/>
                <w:i/>
                <w:sz w:val="24"/>
                <w:szCs w:val="24"/>
              </w:rPr>
              <w:t>Antras parametras: P</w:t>
            </w:r>
            <w:r>
              <w:rPr>
                <w:b/>
                <w:i/>
                <w:sz w:val="24"/>
                <w:szCs w:val="24"/>
                <w:vertAlign w:val="subscript"/>
              </w:rPr>
              <w:t xml:space="preserve">12. </w:t>
            </w:r>
          </w:p>
          <w:p w14:paraId="00000154" w14:textId="77777777" w:rsidR="007F0E38" w:rsidRDefault="009D7516">
            <w:pPr>
              <w:spacing w:after="120" w:line="216" w:lineRule="auto"/>
              <w:rPr>
                <w:sz w:val="24"/>
                <w:szCs w:val="24"/>
              </w:rPr>
            </w:pPr>
            <w:r>
              <w:rPr>
                <w:sz w:val="24"/>
                <w:szCs w:val="24"/>
              </w:rPr>
              <w:t xml:space="preserve">Dizainerio -maketuotojo patirtis per paskutinius 5 metus įgyvendinant kultūros komunikacijos/ viešųjų ryšių/ rinkodaros kampanijos projektus. </w:t>
            </w:r>
          </w:p>
          <w:p w14:paraId="00000155" w14:textId="77777777" w:rsidR="007F0E38" w:rsidRDefault="009D7516">
            <w:pPr>
              <w:spacing w:after="120" w:line="216" w:lineRule="auto"/>
              <w:rPr>
                <w:sz w:val="24"/>
                <w:szCs w:val="24"/>
              </w:rPr>
            </w:pPr>
            <w:r>
              <w:rPr>
                <w:sz w:val="24"/>
                <w:szCs w:val="24"/>
              </w:rPr>
              <w:t>Vertinama įgyvendintų projektų skaičius.</w:t>
            </w:r>
          </w:p>
        </w:tc>
        <w:tc>
          <w:tcPr>
            <w:tcW w:w="1985" w:type="dxa"/>
            <w:shd w:val="clear" w:color="auto" w:fill="auto"/>
          </w:tcPr>
          <w:p w14:paraId="00000156" w14:textId="77777777" w:rsidR="007F0E38" w:rsidRDefault="009D7516">
            <w:pPr>
              <w:rPr>
                <w:sz w:val="24"/>
                <w:szCs w:val="24"/>
              </w:rPr>
            </w:pPr>
            <w:r>
              <w:rPr>
                <w:sz w:val="24"/>
                <w:szCs w:val="24"/>
              </w:rPr>
              <w:t>Projektų skaičius, nurodomi pagrindžiantys dokumentai</w:t>
            </w:r>
          </w:p>
        </w:tc>
      </w:tr>
      <w:tr w:rsidR="007F0E38" w14:paraId="166B772B" w14:textId="77777777">
        <w:tc>
          <w:tcPr>
            <w:tcW w:w="7828" w:type="dxa"/>
            <w:shd w:val="clear" w:color="auto" w:fill="auto"/>
          </w:tcPr>
          <w:p w14:paraId="00000157" w14:textId="77777777" w:rsidR="007F0E38" w:rsidRDefault="009D7516">
            <w:pPr>
              <w:rPr>
                <w:b/>
                <w:i/>
                <w:sz w:val="24"/>
                <w:szCs w:val="24"/>
                <w:vertAlign w:val="subscript"/>
              </w:rPr>
            </w:pPr>
            <w:r>
              <w:rPr>
                <w:b/>
                <w:i/>
                <w:sz w:val="24"/>
                <w:szCs w:val="24"/>
              </w:rPr>
              <w:t>Trečias parametras: P</w:t>
            </w:r>
            <w:r>
              <w:rPr>
                <w:b/>
                <w:i/>
                <w:sz w:val="24"/>
                <w:szCs w:val="24"/>
                <w:vertAlign w:val="subscript"/>
              </w:rPr>
              <w:t>13.</w:t>
            </w:r>
          </w:p>
          <w:p w14:paraId="00000158" w14:textId="77777777" w:rsidR="007F0E38" w:rsidRDefault="009D7516">
            <w:pPr>
              <w:spacing w:after="120" w:line="216" w:lineRule="auto"/>
              <w:rPr>
                <w:sz w:val="24"/>
                <w:szCs w:val="24"/>
              </w:rPr>
            </w:pPr>
            <w:r>
              <w:rPr>
                <w:sz w:val="24"/>
                <w:szCs w:val="24"/>
              </w:rPr>
              <w:t xml:space="preserve">Reklaminių tekstų  kūrėjo patirtis per paskutinius 5 metus įgyvendinant kultūros komunikacijos/ viešųjų ryšių/ rinkodaros kampanijos projektus. </w:t>
            </w:r>
          </w:p>
          <w:p w14:paraId="00000159" w14:textId="77777777" w:rsidR="007F0E38" w:rsidRDefault="009D7516">
            <w:pPr>
              <w:spacing w:after="120" w:line="216" w:lineRule="auto"/>
              <w:rPr>
                <w:sz w:val="24"/>
                <w:szCs w:val="24"/>
              </w:rPr>
            </w:pPr>
            <w:r>
              <w:rPr>
                <w:sz w:val="24"/>
                <w:szCs w:val="24"/>
              </w:rPr>
              <w:t>Vertinama įgyvendintų projektų skaičius.</w:t>
            </w:r>
          </w:p>
        </w:tc>
        <w:tc>
          <w:tcPr>
            <w:tcW w:w="1985" w:type="dxa"/>
            <w:shd w:val="clear" w:color="auto" w:fill="auto"/>
          </w:tcPr>
          <w:p w14:paraId="0000015A" w14:textId="77777777" w:rsidR="007F0E38" w:rsidRDefault="009D7516">
            <w:pPr>
              <w:rPr>
                <w:sz w:val="24"/>
                <w:szCs w:val="24"/>
              </w:rPr>
            </w:pPr>
            <w:r>
              <w:rPr>
                <w:sz w:val="24"/>
                <w:szCs w:val="24"/>
              </w:rPr>
              <w:t>Projektų skaičius, nurodomi pagrindžiantys dokumentai</w:t>
            </w:r>
          </w:p>
        </w:tc>
      </w:tr>
      <w:tr w:rsidR="007F0E38" w14:paraId="33C779F3" w14:textId="77777777">
        <w:tc>
          <w:tcPr>
            <w:tcW w:w="9813" w:type="dxa"/>
            <w:gridSpan w:val="2"/>
            <w:shd w:val="clear" w:color="auto" w:fill="auto"/>
          </w:tcPr>
          <w:p w14:paraId="0000015B" w14:textId="77777777" w:rsidR="007F0E38" w:rsidRDefault="009D7516">
            <w:pPr>
              <w:rPr>
                <w:sz w:val="24"/>
                <w:szCs w:val="24"/>
              </w:rPr>
            </w:pPr>
            <w:r>
              <w:rPr>
                <w:b/>
                <w:sz w:val="24"/>
                <w:szCs w:val="24"/>
              </w:rPr>
              <w:t>Trečias kriterijus: Tiekėjo patirtis vykdant panašias sutartis (T</w:t>
            </w:r>
            <w:r>
              <w:rPr>
                <w:b/>
                <w:sz w:val="24"/>
                <w:szCs w:val="24"/>
                <w:vertAlign w:val="subscript"/>
              </w:rPr>
              <w:t>2</w:t>
            </w:r>
            <w:r>
              <w:rPr>
                <w:b/>
                <w:sz w:val="24"/>
                <w:szCs w:val="24"/>
              </w:rPr>
              <w:t>)</w:t>
            </w:r>
          </w:p>
        </w:tc>
      </w:tr>
      <w:tr w:rsidR="007F0E38" w14:paraId="069E2424" w14:textId="77777777">
        <w:tc>
          <w:tcPr>
            <w:tcW w:w="7828" w:type="dxa"/>
            <w:shd w:val="clear" w:color="auto" w:fill="auto"/>
          </w:tcPr>
          <w:p w14:paraId="0000015D" w14:textId="77777777" w:rsidR="007F0E38" w:rsidRDefault="009D7516">
            <w:pPr>
              <w:rPr>
                <w:sz w:val="24"/>
                <w:szCs w:val="24"/>
              </w:rPr>
            </w:pPr>
            <w:r>
              <w:rPr>
                <w:sz w:val="24"/>
                <w:szCs w:val="24"/>
              </w:rPr>
              <w:t>Vertinamas tiekėjo patirtis įvykdžius panašias į pirkimo objektą sutartis, kurių vertė yra ne mažesnės kaip 25 000,00 Eur be PVM.</w:t>
            </w:r>
          </w:p>
          <w:p w14:paraId="0000015E" w14:textId="77777777" w:rsidR="007F0E38" w:rsidRDefault="009D7516">
            <w:pPr>
              <w:rPr>
                <w:sz w:val="24"/>
                <w:szCs w:val="24"/>
              </w:rPr>
            </w:pPr>
            <w:r>
              <w:rPr>
                <w:sz w:val="24"/>
                <w:szCs w:val="24"/>
              </w:rPr>
              <w:t>Panašiomis sutartimis laikomos  viešųjų ryšių planavimo ir vykdymo paslaugų sutartis, susijusi su rinkodaros kampanijų kūrybiniu įgyvendinimu, rinkodaros kampanijų kūrybinio įgyvendinimo paslaugų sutartis (kūrybinio koncepto sukūrimas, kūrybinės strategijos sukūrimas,  kūrybinio koncepto įgyvendinimas, rinkodaros kampanijos priemonių sukūrimas, rinkodaros kampanijos priemonių tiražavimas, video klipų scenarijaus parengimas, kūrybinis rašymas).</w:t>
            </w:r>
          </w:p>
          <w:p w14:paraId="0000015F" w14:textId="77777777" w:rsidR="007F0E38" w:rsidRDefault="009D7516">
            <w:pPr>
              <w:spacing w:after="120" w:line="216" w:lineRule="auto"/>
              <w:rPr>
                <w:sz w:val="24"/>
                <w:szCs w:val="24"/>
              </w:rPr>
            </w:pPr>
            <w:r>
              <w:rPr>
                <w:sz w:val="24"/>
                <w:szCs w:val="24"/>
              </w:rPr>
              <w:t>Vertinama įvykdytų sutarčių skaičius.</w:t>
            </w:r>
          </w:p>
        </w:tc>
        <w:tc>
          <w:tcPr>
            <w:tcW w:w="1985" w:type="dxa"/>
            <w:shd w:val="clear" w:color="auto" w:fill="auto"/>
          </w:tcPr>
          <w:p w14:paraId="00000160" w14:textId="77777777" w:rsidR="007F0E38" w:rsidRDefault="009D7516">
            <w:pPr>
              <w:rPr>
                <w:sz w:val="24"/>
                <w:szCs w:val="24"/>
              </w:rPr>
            </w:pPr>
            <w:r>
              <w:rPr>
                <w:sz w:val="24"/>
                <w:szCs w:val="24"/>
              </w:rPr>
              <w:t>Sutarčių skaičius, nurodomi pagrindžiantys dokumentai</w:t>
            </w:r>
          </w:p>
        </w:tc>
      </w:tr>
    </w:tbl>
    <w:p w14:paraId="00000161" w14:textId="77777777" w:rsidR="007F0E38" w:rsidRDefault="007F0E38">
      <w:pPr>
        <w:ind w:firstLine="720"/>
        <w:rPr>
          <w:sz w:val="24"/>
          <w:szCs w:val="24"/>
        </w:rPr>
      </w:pPr>
    </w:p>
    <w:p w14:paraId="00000162" w14:textId="77777777" w:rsidR="007F0E38" w:rsidRDefault="009D7516">
      <w:pPr>
        <w:ind w:firstLine="720"/>
        <w:rPr>
          <w:b/>
          <w:sz w:val="24"/>
          <w:szCs w:val="24"/>
        </w:rPr>
      </w:pPr>
      <w:r>
        <w:rPr>
          <w:b/>
          <w:sz w:val="24"/>
          <w:szCs w:val="24"/>
        </w:rPr>
        <w:t>Mūsų siūlomų paslaugų kaina:</w:t>
      </w:r>
    </w:p>
    <w:p w14:paraId="00000163" w14:textId="77777777" w:rsidR="007F0E38" w:rsidRDefault="007F0E38">
      <w:pPr>
        <w:rPr>
          <w:sz w:val="24"/>
          <w:szCs w:val="24"/>
        </w:rPr>
      </w:pPr>
    </w:p>
    <w:tbl>
      <w:tblPr>
        <w:tblStyle w:val="af3"/>
        <w:tblW w:w="1020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562"/>
        <w:gridCol w:w="5670"/>
        <w:gridCol w:w="851"/>
        <w:gridCol w:w="1559"/>
        <w:gridCol w:w="1559"/>
      </w:tblGrid>
      <w:tr w:rsidR="007F0E38" w14:paraId="7BDD29C7" w14:textId="77777777">
        <w:trPr>
          <w:trHeight w:val="619"/>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64" w14:textId="77777777" w:rsidR="007F0E38" w:rsidRDefault="009D7516">
            <w:pPr>
              <w:pBdr>
                <w:top w:val="nil"/>
                <w:left w:val="nil"/>
                <w:bottom w:val="nil"/>
                <w:right w:val="nil"/>
                <w:between w:val="nil"/>
              </w:pBdr>
              <w:spacing w:before="0" w:after="120"/>
              <w:jc w:val="center"/>
              <w:rPr>
                <w:color w:val="000000"/>
                <w:sz w:val="24"/>
                <w:szCs w:val="24"/>
              </w:rPr>
            </w:pPr>
            <w:r>
              <w:rPr>
                <w:b/>
                <w:color w:val="000000"/>
                <w:sz w:val="24"/>
                <w:szCs w:val="24"/>
              </w:rPr>
              <w:t>Eil. Nr.</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65" w14:textId="77777777" w:rsidR="007F0E38" w:rsidRDefault="009D7516">
            <w:pPr>
              <w:pBdr>
                <w:top w:val="nil"/>
                <w:left w:val="nil"/>
                <w:bottom w:val="nil"/>
                <w:right w:val="nil"/>
                <w:between w:val="nil"/>
              </w:pBdr>
              <w:spacing w:before="0" w:after="120"/>
              <w:jc w:val="center"/>
              <w:rPr>
                <w:color w:val="000000"/>
                <w:sz w:val="24"/>
                <w:szCs w:val="24"/>
              </w:rPr>
            </w:pPr>
            <w:r>
              <w:rPr>
                <w:b/>
                <w:color w:val="000000"/>
                <w:sz w:val="24"/>
                <w:szCs w:val="24"/>
              </w:rPr>
              <w:t>Paslaugos pavadinimas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66" w14:textId="77777777" w:rsidR="007F0E38" w:rsidRDefault="009D7516">
            <w:pPr>
              <w:pBdr>
                <w:top w:val="nil"/>
                <w:left w:val="nil"/>
                <w:bottom w:val="nil"/>
                <w:right w:val="nil"/>
                <w:between w:val="nil"/>
              </w:pBdr>
              <w:spacing w:before="0" w:after="120"/>
              <w:jc w:val="center"/>
              <w:rPr>
                <w:color w:val="000000"/>
                <w:sz w:val="24"/>
                <w:szCs w:val="24"/>
              </w:rPr>
            </w:pPr>
            <w:r>
              <w:rPr>
                <w:b/>
                <w:color w:val="000000"/>
                <w:sz w:val="24"/>
                <w:szCs w:val="24"/>
              </w:rPr>
              <w:t>Mato vnt.</w:t>
            </w:r>
          </w:p>
        </w:tc>
        <w:tc>
          <w:tcPr>
            <w:tcW w:w="1559" w:type="dxa"/>
            <w:tcBorders>
              <w:top w:val="single" w:sz="4" w:space="0" w:color="000000"/>
              <w:left w:val="single" w:sz="4" w:space="0" w:color="000000"/>
              <w:bottom w:val="single" w:sz="4" w:space="0" w:color="000000"/>
              <w:right w:val="single" w:sz="4" w:space="0" w:color="000000"/>
            </w:tcBorders>
          </w:tcPr>
          <w:p w14:paraId="00000167" w14:textId="77777777" w:rsidR="007F0E38" w:rsidRDefault="009D7516">
            <w:pPr>
              <w:pBdr>
                <w:top w:val="nil"/>
                <w:left w:val="nil"/>
                <w:bottom w:val="nil"/>
                <w:right w:val="nil"/>
                <w:between w:val="nil"/>
              </w:pBdr>
              <w:spacing w:before="0" w:after="120"/>
              <w:jc w:val="center"/>
              <w:rPr>
                <w:b/>
                <w:color w:val="000000"/>
                <w:sz w:val="24"/>
                <w:szCs w:val="24"/>
              </w:rPr>
            </w:pPr>
            <w:r>
              <w:rPr>
                <w:b/>
                <w:color w:val="000000"/>
                <w:sz w:val="24"/>
                <w:szCs w:val="24"/>
              </w:rPr>
              <w:t>Vieneto kaina EUR be PVM</w:t>
            </w:r>
          </w:p>
        </w:tc>
        <w:tc>
          <w:tcPr>
            <w:tcW w:w="1559" w:type="dxa"/>
            <w:tcBorders>
              <w:top w:val="single" w:sz="4" w:space="0" w:color="000000"/>
              <w:left w:val="single" w:sz="4" w:space="0" w:color="000000"/>
              <w:bottom w:val="single" w:sz="4" w:space="0" w:color="000000"/>
              <w:right w:val="single" w:sz="4" w:space="0" w:color="000000"/>
            </w:tcBorders>
          </w:tcPr>
          <w:p w14:paraId="00000168" w14:textId="77777777" w:rsidR="007F0E38" w:rsidRDefault="009D7516">
            <w:pPr>
              <w:pBdr>
                <w:top w:val="nil"/>
                <w:left w:val="nil"/>
                <w:bottom w:val="nil"/>
                <w:right w:val="nil"/>
                <w:between w:val="nil"/>
              </w:pBdr>
              <w:spacing w:before="0" w:after="120"/>
              <w:jc w:val="center"/>
              <w:rPr>
                <w:b/>
                <w:color w:val="000000"/>
                <w:sz w:val="24"/>
                <w:szCs w:val="24"/>
              </w:rPr>
            </w:pPr>
            <w:r>
              <w:rPr>
                <w:b/>
                <w:color w:val="000000"/>
                <w:sz w:val="24"/>
                <w:szCs w:val="24"/>
              </w:rPr>
              <w:t>Bendra kaina EUR be PVM</w:t>
            </w:r>
          </w:p>
        </w:tc>
      </w:tr>
      <w:tr w:rsidR="007F0E38" w14:paraId="6E98BA0A" w14:textId="77777777">
        <w:trPr>
          <w:trHeight w:val="251"/>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69"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1.</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6A"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Socialinių tinklų nuomonės formuotojų įtraukimas (ne mažiau 5 formuotojų)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6B" w14:textId="77777777" w:rsidR="007F0E38" w:rsidRDefault="009D7516">
            <w:pPr>
              <w:pBdr>
                <w:top w:val="nil"/>
                <w:left w:val="nil"/>
                <w:bottom w:val="nil"/>
                <w:right w:val="nil"/>
                <w:between w:val="nil"/>
              </w:pBdr>
              <w:spacing w:before="0" w:after="120"/>
              <w:jc w:val="center"/>
              <w:rPr>
                <w:color w:val="000000"/>
                <w:sz w:val="24"/>
                <w:szCs w:val="24"/>
              </w:rPr>
            </w:pPr>
            <w:r>
              <w:rPr>
                <w:color w:val="000000"/>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0000016C" w14:textId="77777777" w:rsidR="007F0E38" w:rsidRDefault="007F0E38">
            <w:pPr>
              <w:pBdr>
                <w:top w:val="nil"/>
                <w:left w:val="nil"/>
                <w:bottom w:val="nil"/>
                <w:right w:val="nil"/>
                <w:between w:val="nil"/>
              </w:pBdr>
              <w:spacing w:before="0" w:after="120"/>
              <w:rPr>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0000016D" w14:textId="77777777" w:rsidR="007F0E38" w:rsidRDefault="007F0E38">
            <w:pPr>
              <w:pBdr>
                <w:top w:val="nil"/>
                <w:left w:val="nil"/>
                <w:bottom w:val="nil"/>
                <w:right w:val="nil"/>
                <w:between w:val="nil"/>
              </w:pBdr>
              <w:spacing w:before="0" w:after="120"/>
              <w:rPr>
                <w:color w:val="000000"/>
                <w:sz w:val="24"/>
                <w:szCs w:val="24"/>
              </w:rPr>
            </w:pPr>
          </w:p>
        </w:tc>
      </w:tr>
      <w:tr w:rsidR="007F0E38" w14:paraId="7426107C" w14:textId="77777777">
        <w:trPr>
          <w:trHeight w:val="34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6E"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lastRenderedPageBreak/>
              <w:t xml:space="preserve">2.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6F"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Socialinio tinklo „Facebook“ ir „Instagram“ įrašų reklamavimas, 10 rėmimo kampanijų:</w:t>
            </w:r>
          </w:p>
          <w:p w14:paraId="00000170" w14:textId="77777777" w:rsidR="007F0E38" w:rsidRDefault="009D7516">
            <w:pPr>
              <w:numPr>
                <w:ilvl w:val="0"/>
                <w:numId w:val="6"/>
              </w:numPr>
              <w:pBdr>
                <w:top w:val="nil"/>
                <w:left w:val="nil"/>
                <w:bottom w:val="nil"/>
                <w:right w:val="nil"/>
                <w:between w:val="nil"/>
              </w:pBdr>
              <w:spacing w:before="0" w:after="120"/>
              <w:rPr>
                <w:color w:val="000000"/>
                <w:sz w:val="24"/>
                <w:szCs w:val="24"/>
              </w:rPr>
            </w:pPr>
            <w:r>
              <w:rPr>
                <w:color w:val="000000"/>
                <w:sz w:val="24"/>
                <w:szCs w:val="24"/>
              </w:rPr>
              <w:t>Teksto su iliustracija maketo sukūrimas, formatus pritaikyti „Facebook“ ir „Instagram“ įrašams, ne mažiau nei 10 vnt:</w:t>
            </w:r>
          </w:p>
          <w:p w14:paraId="00000171" w14:textId="77777777" w:rsidR="007F0E38" w:rsidRDefault="009D7516">
            <w:pPr>
              <w:numPr>
                <w:ilvl w:val="0"/>
                <w:numId w:val="6"/>
              </w:numPr>
              <w:pBdr>
                <w:top w:val="nil"/>
                <w:left w:val="nil"/>
                <w:bottom w:val="nil"/>
                <w:right w:val="nil"/>
                <w:between w:val="nil"/>
              </w:pBdr>
              <w:spacing w:before="0" w:after="120"/>
              <w:rPr>
                <w:color w:val="000000"/>
                <w:sz w:val="24"/>
                <w:szCs w:val="24"/>
              </w:rPr>
            </w:pPr>
            <w:r>
              <w:rPr>
                <w:color w:val="000000"/>
                <w:sz w:val="24"/>
                <w:szCs w:val="24"/>
              </w:rPr>
              <w:t>Teksto su iliustracija maketo sukūrimas, formatus pritaikyti „Facebook“ ir „Instagram“ Story įrašams, ne mažiau nei 10 vnt.</w:t>
            </w:r>
          </w:p>
          <w:p w14:paraId="00000172" w14:textId="77777777" w:rsidR="007F0E38" w:rsidRDefault="009D7516">
            <w:pPr>
              <w:numPr>
                <w:ilvl w:val="0"/>
                <w:numId w:val="6"/>
              </w:numPr>
              <w:pBdr>
                <w:top w:val="nil"/>
                <w:left w:val="nil"/>
                <w:bottom w:val="nil"/>
                <w:right w:val="nil"/>
                <w:between w:val="nil"/>
              </w:pBdr>
              <w:spacing w:before="0" w:after="120"/>
              <w:rPr>
                <w:color w:val="000000"/>
                <w:sz w:val="24"/>
                <w:szCs w:val="24"/>
              </w:rPr>
            </w:pPr>
            <w:r>
              <w:rPr>
                <w:color w:val="000000"/>
                <w:sz w:val="24"/>
                <w:szCs w:val="24"/>
              </w:rPr>
              <w:t>Įrašų reklamavimas „Facebook“ (ne video): minimalūs realūs vieno įrašo reklamos rodikliai – pasiekti ne mažiau kaip 150.000 vartotojų, skaičiuojant mokamą pasiekiamumą (anglų k. paid reach).</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73" w14:textId="77777777" w:rsidR="007F0E38" w:rsidRDefault="009D7516">
            <w:pPr>
              <w:pBdr>
                <w:top w:val="nil"/>
                <w:left w:val="nil"/>
                <w:bottom w:val="nil"/>
                <w:right w:val="nil"/>
                <w:between w:val="nil"/>
              </w:pBdr>
              <w:spacing w:before="0" w:after="120"/>
              <w:jc w:val="center"/>
              <w:rPr>
                <w:color w:val="000000"/>
                <w:sz w:val="24"/>
                <w:szCs w:val="24"/>
              </w:rPr>
            </w:pPr>
            <w:r>
              <w:rPr>
                <w:color w:val="000000"/>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00000174" w14:textId="77777777" w:rsidR="007F0E38" w:rsidRDefault="007F0E38">
            <w:pPr>
              <w:pBdr>
                <w:top w:val="nil"/>
                <w:left w:val="nil"/>
                <w:bottom w:val="nil"/>
                <w:right w:val="nil"/>
                <w:between w:val="nil"/>
              </w:pBdr>
              <w:spacing w:before="0" w:after="120"/>
              <w:rPr>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00000175" w14:textId="77777777" w:rsidR="007F0E38" w:rsidRDefault="007F0E38">
            <w:pPr>
              <w:pBdr>
                <w:top w:val="nil"/>
                <w:left w:val="nil"/>
                <w:bottom w:val="nil"/>
                <w:right w:val="nil"/>
                <w:between w:val="nil"/>
              </w:pBdr>
              <w:spacing w:before="0" w:after="120"/>
              <w:rPr>
                <w:color w:val="000000"/>
                <w:sz w:val="24"/>
                <w:szCs w:val="24"/>
              </w:rPr>
            </w:pPr>
          </w:p>
        </w:tc>
      </w:tr>
      <w:tr w:rsidR="007F0E38" w14:paraId="735352D0" w14:textId="77777777">
        <w:trPr>
          <w:trHeight w:val="491"/>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76"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3.</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77"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Įrašų reklamavimas „Google Ads“ (minimalūs vieno reklaminio skydelio reklamos rodikliai –  ne mažiau kaip 1 000 paspaudimų, ne  mažiau nei 2 įrašai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78" w14:textId="77777777" w:rsidR="007F0E38" w:rsidRDefault="009D7516">
            <w:pPr>
              <w:pBdr>
                <w:top w:val="nil"/>
                <w:left w:val="nil"/>
                <w:bottom w:val="nil"/>
                <w:right w:val="nil"/>
                <w:between w:val="nil"/>
              </w:pBdr>
              <w:spacing w:before="0" w:after="120"/>
              <w:jc w:val="center"/>
              <w:rPr>
                <w:color w:val="000000"/>
                <w:sz w:val="24"/>
                <w:szCs w:val="24"/>
              </w:rPr>
            </w:pPr>
            <w:r>
              <w:rPr>
                <w:color w:val="000000"/>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00000179" w14:textId="77777777" w:rsidR="007F0E38" w:rsidRDefault="007F0E38">
            <w:pPr>
              <w:pBdr>
                <w:top w:val="nil"/>
                <w:left w:val="nil"/>
                <w:bottom w:val="nil"/>
                <w:right w:val="nil"/>
                <w:between w:val="nil"/>
              </w:pBdr>
              <w:spacing w:before="0" w:after="120"/>
              <w:rPr>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0000017A" w14:textId="77777777" w:rsidR="007F0E38" w:rsidRDefault="007F0E38">
            <w:pPr>
              <w:pBdr>
                <w:top w:val="nil"/>
                <w:left w:val="nil"/>
                <w:bottom w:val="nil"/>
                <w:right w:val="nil"/>
                <w:between w:val="nil"/>
              </w:pBdr>
              <w:spacing w:before="0" w:after="120"/>
              <w:rPr>
                <w:color w:val="000000"/>
                <w:sz w:val="24"/>
                <w:szCs w:val="24"/>
              </w:rPr>
            </w:pPr>
          </w:p>
        </w:tc>
      </w:tr>
      <w:tr w:rsidR="007F0E38" w14:paraId="5E9CF9CF" w14:textId="77777777">
        <w:trPr>
          <w:trHeight w:val="491"/>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7B"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4.</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7C" w14:textId="1F34220D" w:rsidR="007F0E38" w:rsidRDefault="00184F1A">
            <w:pPr>
              <w:pBdr>
                <w:top w:val="nil"/>
                <w:left w:val="nil"/>
                <w:bottom w:val="nil"/>
                <w:right w:val="nil"/>
                <w:between w:val="nil"/>
              </w:pBdr>
              <w:spacing w:before="0" w:after="120"/>
              <w:rPr>
                <w:color w:val="000000"/>
                <w:sz w:val="24"/>
                <w:szCs w:val="24"/>
              </w:rPr>
            </w:pPr>
            <w:r w:rsidRPr="00184F1A">
              <w:rPr>
                <w:color w:val="000000"/>
                <w:sz w:val="24"/>
                <w:szCs w:val="24"/>
              </w:rPr>
              <w:t>Partnerio turinio talpinimas: pranešimai spaudai – ne mažiau nei 20 pranešimų: portaluose patenkančiuose į TOP penki portalus (pagal 2022 m. sausio mėn. Kantar apžvalgą http://www.kantar.lt/lt/news/tv-auditorijos-tyrimo-rezultatai-2022-m-sausis/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7D" w14:textId="77777777" w:rsidR="007F0E38" w:rsidRDefault="009D7516">
            <w:pPr>
              <w:pBdr>
                <w:top w:val="nil"/>
                <w:left w:val="nil"/>
                <w:bottom w:val="nil"/>
                <w:right w:val="nil"/>
                <w:between w:val="nil"/>
              </w:pBdr>
              <w:spacing w:before="0" w:after="120"/>
              <w:jc w:val="center"/>
              <w:rPr>
                <w:color w:val="000000"/>
                <w:sz w:val="24"/>
                <w:szCs w:val="24"/>
              </w:rPr>
            </w:pPr>
            <w:r>
              <w:rPr>
                <w:color w:val="000000"/>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0000017E" w14:textId="77777777" w:rsidR="007F0E38" w:rsidRDefault="007F0E38">
            <w:pPr>
              <w:pBdr>
                <w:top w:val="nil"/>
                <w:left w:val="nil"/>
                <w:bottom w:val="nil"/>
                <w:right w:val="nil"/>
                <w:between w:val="nil"/>
              </w:pBdr>
              <w:spacing w:before="0" w:after="120"/>
              <w:rPr>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0000017F" w14:textId="77777777" w:rsidR="007F0E38" w:rsidRDefault="007F0E38">
            <w:pPr>
              <w:pBdr>
                <w:top w:val="nil"/>
                <w:left w:val="nil"/>
                <w:bottom w:val="nil"/>
                <w:right w:val="nil"/>
                <w:between w:val="nil"/>
              </w:pBdr>
              <w:spacing w:before="0" w:after="120"/>
              <w:rPr>
                <w:color w:val="000000"/>
                <w:sz w:val="24"/>
                <w:szCs w:val="24"/>
              </w:rPr>
            </w:pPr>
          </w:p>
        </w:tc>
      </w:tr>
      <w:tr w:rsidR="007F0E38" w14:paraId="47286AF7" w14:textId="77777777">
        <w:trPr>
          <w:trHeight w:val="731"/>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0"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5.</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1"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Informacinių tekstų publikavimas vietiniuose laikraščiuose (laikraščiai leidžiami bent 1 kartą per savaitę, o jų tiražai ne mažesni kaip 1 000 egz.), ne mažiau 15 straipsnių vietinėje spausdintinoje spaudoje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2" w14:textId="77777777" w:rsidR="007F0E38" w:rsidRDefault="009D7516">
            <w:pPr>
              <w:pBdr>
                <w:top w:val="nil"/>
                <w:left w:val="nil"/>
                <w:bottom w:val="nil"/>
                <w:right w:val="nil"/>
                <w:between w:val="nil"/>
              </w:pBdr>
              <w:spacing w:before="0" w:after="120"/>
              <w:jc w:val="center"/>
              <w:rPr>
                <w:color w:val="000000"/>
                <w:sz w:val="24"/>
                <w:szCs w:val="24"/>
              </w:rPr>
            </w:pPr>
            <w:r>
              <w:rPr>
                <w:color w:val="000000"/>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00000183" w14:textId="77777777" w:rsidR="007F0E38" w:rsidRDefault="007F0E38">
            <w:pPr>
              <w:pBdr>
                <w:top w:val="nil"/>
                <w:left w:val="nil"/>
                <w:bottom w:val="nil"/>
                <w:right w:val="nil"/>
                <w:between w:val="nil"/>
              </w:pBdr>
              <w:spacing w:before="0" w:after="120"/>
              <w:rPr>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00000184" w14:textId="77777777" w:rsidR="007F0E38" w:rsidRDefault="007F0E38">
            <w:pPr>
              <w:pBdr>
                <w:top w:val="nil"/>
                <w:left w:val="nil"/>
                <w:bottom w:val="nil"/>
                <w:right w:val="nil"/>
                <w:between w:val="nil"/>
              </w:pBdr>
              <w:spacing w:before="0" w:after="120"/>
              <w:rPr>
                <w:color w:val="000000"/>
                <w:sz w:val="24"/>
                <w:szCs w:val="24"/>
              </w:rPr>
            </w:pPr>
          </w:p>
        </w:tc>
      </w:tr>
      <w:tr w:rsidR="007F0E38" w14:paraId="749C6DBA" w14:textId="77777777">
        <w:trPr>
          <w:trHeight w:val="731"/>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5"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6.</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6" w14:textId="77F96BDA" w:rsidR="007F0E38" w:rsidRDefault="009D7516">
            <w:pPr>
              <w:pBdr>
                <w:top w:val="nil"/>
                <w:left w:val="nil"/>
                <w:bottom w:val="nil"/>
                <w:right w:val="nil"/>
                <w:between w:val="nil"/>
              </w:pBdr>
              <w:spacing w:before="0" w:after="120"/>
              <w:rPr>
                <w:color w:val="000000"/>
                <w:sz w:val="24"/>
                <w:szCs w:val="24"/>
              </w:rPr>
            </w:pPr>
            <w:r>
              <w:rPr>
                <w:color w:val="000000"/>
                <w:sz w:val="24"/>
                <w:szCs w:val="24"/>
              </w:rPr>
              <w:t>Reklama transporto paviljone Alytuje: ne mažiau  15 plokštumų, vidinėje ir išorinėje vitrinos pusėje ne mažesnių  nei 50:50 matmenų, trukmė –  ne trumpiau nei 2 savaitės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7" w14:textId="77777777" w:rsidR="007F0E38" w:rsidRDefault="009D7516">
            <w:pPr>
              <w:pBdr>
                <w:top w:val="nil"/>
                <w:left w:val="nil"/>
                <w:bottom w:val="nil"/>
                <w:right w:val="nil"/>
                <w:between w:val="nil"/>
              </w:pBdr>
              <w:spacing w:before="0" w:after="120"/>
              <w:jc w:val="center"/>
              <w:rPr>
                <w:color w:val="000000"/>
                <w:sz w:val="24"/>
                <w:szCs w:val="24"/>
              </w:rPr>
            </w:pPr>
            <w:r>
              <w:rPr>
                <w:color w:val="000000"/>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00000188" w14:textId="77777777" w:rsidR="007F0E38" w:rsidRDefault="007F0E38">
            <w:pPr>
              <w:pBdr>
                <w:top w:val="nil"/>
                <w:left w:val="nil"/>
                <w:bottom w:val="nil"/>
                <w:right w:val="nil"/>
                <w:between w:val="nil"/>
              </w:pBdr>
              <w:spacing w:before="0" w:after="120"/>
              <w:rPr>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00000189" w14:textId="77777777" w:rsidR="007F0E38" w:rsidRDefault="007F0E38">
            <w:pPr>
              <w:pBdr>
                <w:top w:val="nil"/>
                <w:left w:val="nil"/>
                <w:bottom w:val="nil"/>
                <w:right w:val="nil"/>
                <w:between w:val="nil"/>
              </w:pBdr>
              <w:spacing w:before="0" w:after="120"/>
              <w:rPr>
                <w:color w:val="000000"/>
                <w:sz w:val="24"/>
                <w:szCs w:val="24"/>
              </w:rPr>
            </w:pPr>
          </w:p>
        </w:tc>
      </w:tr>
      <w:tr w:rsidR="007F0E38" w14:paraId="302A7D45" w14:textId="77777777">
        <w:trPr>
          <w:trHeight w:val="731"/>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A"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t>7.</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B" w14:textId="42908474" w:rsidR="007F0E38" w:rsidRDefault="00184F1A">
            <w:pPr>
              <w:pBdr>
                <w:top w:val="nil"/>
                <w:left w:val="nil"/>
                <w:bottom w:val="nil"/>
                <w:right w:val="nil"/>
                <w:between w:val="nil"/>
              </w:pBdr>
              <w:spacing w:before="0"/>
              <w:jc w:val="left"/>
              <w:rPr>
                <w:color w:val="000000"/>
                <w:sz w:val="24"/>
                <w:szCs w:val="24"/>
              </w:rPr>
            </w:pPr>
            <w:r w:rsidRPr="00184F1A">
              <w:rPr>
                <w:color w:val="000000"/>
                <w:sz w:val="24"/>
                <w:szCs w:val="24"/>
              </w:rPr>
              <w:t>Socialinės informacijos garso klipo,  kurio trukmė ne trumpesnė nei 60 sekundžių,   sukūrimas ir parengimas transliacijai. Ne mažiau nei 3 skirtingi klipai, transliuojami geriausiu laiku (I laiko juosta), ne mažiau nei 35 kartai. Klipai būti transliuojami ne mažiau kaip dvejuose radio kanaluose, kurie patenka į TOP penki geriausiai reitinguojamų radio kanalų sąrašą. Reitingavimas nustatomas pagal 2022 m. sausio mėn. Kantar apžvalgą http://www.kantar.lt/lt/news/tv-auditorijos-tyrimo-rezultatai-2021-m-žiema-pavasaris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C" w14:textId="77777777" w:rsidR="007F0E38" w:rsidRDefault="009D7516">
            <w:pPr>
              <w:pBdr>
                <w:top w:val="nil"/>
                <w:left w:val="nil"/>
                <w:bottom w:val="nil"/>
                <w:right w:val="nil"/>
                <w:between w:val="nil"/>
              </w:pBdr>
              <w:spacing w:before="0" w:after="120"/>
              <w:jc w:val="center"/>
              <w:rPr>
                <w:color w:val="000000"/>
                <w:sz w:val="24"/>
                <w:szCs w:val="24"/>
              </w:rPr>
            </w:pPr>
            <w:r>
              <w:rPr>
                <w:color w:val="000000"/>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0000018D" w14:textId="77777777" w:rsidR="007F0E38" w:rsidRDefault="007F0E38">
            <w:pPr>
              <w:pBdr>
                <w:top w:val="nil"/>
                <w:left w:val="nil"/>
                <w:bottom w:val="nil"/>
                <w:right w:val="nil"/>
                <w:between w:val="nil"/>
              </w:pBdr>
              <w:spacing w:before="0" w:after="120"/>
              <w:rPr>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0000018E" w14:textId="77777777" w:rsidR="007F0E38" w:rsidRDefault="007F0E38">
            <w:pPr>
              <w:pBdr>
                <w:top w:val="nil"/>
                <w:left w:val="nil"/>
                <w:bottom w:val="nil"/>
                <w:right w:val="nil"/>
                <w:between w:val="nil"/>
              </w:pBdr>
              <w:spacing w:before="0" w:after="120"/>
              <w:rPr>
                <w:color w:val="000000"/>
                <w:sz w:val="24"/>
                <w:szCs w:val="24"/>
              </w:rPr>
            </w:pPr>
          </w:p>
        </w:tc>
      </w:tr>
      <w:tr w:rsidR="007F0E38" w14:paraId="69148DEA" w14:textId="77777777">
        <w:trPr>
          <w:trHeight w:val="619"/>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F" w14:textId="77777777" w:rsidR="007F0E38" w:rsidRDefault="009D7516">
            <w:pPr>
              <w:pBdr>
                <w:top w:val="nil"/>
                <w:left w:val="nil"/>
                <w:bottom w:val="nil"/>
                <w:right w:val="nil"/>
                <w:between w:val="nil"/>
              </w:pBdr>
              <w:spacing w:before="0" w:after="120"/>
              <w:rPr>
                <w:color w:val="000000"/>
                <w:sz w:val="24"/>
                <w:szCs w:val="24"/>
              </w:rPr>
            </w:pPr>
            <w:r>
              <w:rPr>
                <w:color w:val="000000"/>
                <w:sz w:val="24"/>
                <w:szCs w:val="24"/>
              </w:rPr>
              <w:lastRenderedPageBreak/>
              <w:t>8.</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90" w14:textId="1251023C" w:rsidR="007F0E38" w:rsidRDefault="00184F1A">
            <w:pPr>
              <w:pBdr>
                <w:top w:val="nil"/>
                <w:left w:val="nil"/>
                <w:bottom w:val="nil"/>
                <w:right w:val="nil"/>
                <w:between w:val="nil"/>
              </w:pBdr>
              <w:spacing w:before="0" w:after="120"/>
              <w:rPr>
                <w:color w:val="000000"/>
                <w:sz w:val="24"/>
                <w:szCs w:val="24"/>
              </w:rPr>
            </w:pPr>
            <w:r w:rsidRPr="00184F1A">
              <w:rPr>
                <w:color w:val="000000"/>
                <w:sz w:val="24"/>
                <w:szCs w:val="24"/>
              </w:rPr>
              <w:t>Socialinės informacijos vaizdo klipo,  kurio trukmė ne trumpesnė nei 45 sekundės,   sukūrimas, parengimas transliacijai ir ištransliavimas viename televizijos kanalų, kuris patenka į TOP trys žiūrimiausių kanalų sąrašą . Reitingavimas nustatomas pagal 2022 m. sausio mėn. Kantar apžvalgą http://www.kantar.lt/lt/news/tv-auditorijos-tyrimo-rezultatai-2022-m-sausis/ televizijoje. Rodymo trukmė – ne trumpiau nei 2 savaitės, geriausiu laiku (I laiko juosta). Vaizdo klipo transliacijų skaičius ne mažesnis nei 14 kartų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91" w14:textId="77777777" w:rsidR="007F0E38" w:rsidRDefault="009D7516">
            <w:pPr>
              <w:pBdr>
                <w:top w:val="nil"/>
                <w:left w:val="nil"/>
                <w:bottom w:val="nil"/>
                <w:right w:val="nil"/>
                <w:between w:val="nil"/>
              </w:pBdr>
              <w:spacing w:before="0" w:after="120"/>
              <w:jc w:val="center"/>
              <w:rPr>
                <w:color w:val="000000"/>
                <w:sz w:val="24"/>
                <w:szCs w:val="24"/>
              </w:rPr>
            </w:pPr>
            <w:r>
              <w:rPr>
                <w:color w:val="000000"/>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00000192" w14:textId="77777777" w:rsidR="007F0E38" w:rsidRDefault="007F0E38">
            <w:pPr>
              <w:pBdr>
                <w:top w:val="nil"/>
                <w:left w:val="nil"/>
                <w:bottom w:val="nil"/>
                <w:right w:val="nil"/>
                <w:between w:val="nil"/>
              </w:pBdr>
              <w:spacing w:before="0" w:after="120"/>
              <w:rPr>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00000193" w14:textId="77777777" w:rsidR="007F0E38" w:rsidRDefault="007F0E38">
            <w:pPr>
              <w:pBdr>
                <w:top w:val="nil"/>
                <w:left w:val="nil"/>
                <w:bottom w:val="nil"/>
                <w:right w:val="nil"/>
                <w:between w:val="nil"/>
              </w:pBdr>
              <w:spacing w:before="0" w:after="120"/>
              <w:rPr>
                <w:color w:val="000000"/>
                <w:sz w:val="24"/>
                <w:szCs w:val="24"/>
              </w:rPr>
            </w:pPr>
          </w:p>
        </w:tc>
      </w:tr>
      <w:tr w:rsidR="007F0E38" w14:paraId="54953FA5" w14:textId="77777777">
        <w:trPr>
          <w:trHeight w:val="344"/>
        </w:trPr>
        <w:tc>
          <w:tcPr>
            <w:tcW w:w="864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94" w14:textId="77777777" w:rsidR="007F0E38" w:rsidRDefault="009D7516">
            <w:pPr>
              <w:pBdr>
                <w:top w:val="nil"/>
                <w:left w:val="nil"/>
                <w:bottom w:val="nil"/>
                <w:right w:val="nil"/>
                <w:between w:val="nil"/>
              </w:pBdr>
              <w:spacing w:before="0" w:after="120"/>
              <w:jc w:val="right"/>
              <w:rPr>
                <w:b/>
                <w:color w:val="000000"/>
                <w:sz w:val="24"/>
                <w:szCs w:val="24"/>
              </w:rPr>
            </w:pPr>
            <w:r>
              <w:rPr>
                <w:b/>
                <w:color w:val="000000"/>
                <w:sz w:val="24"/>
                <w:szCs w:val="24"/>
              </w:rPr>
              <w:t>Bendra pasiūlymo kaina be PVM:</w:t>
            </w:r>
          </w:p>
        </w:tc>
        <w:tc>
          <w:tcPr>
            <w:tcW w:w="1559" w:type="dxa"/>
            <w:tcBorders>
              <w:top w:val="single" w:sz="4" w:space="0" w:color="000000"/>
              <w:left w:val="single" w:sz="4" w:space="0" w:color="000000"/>
              <w:bottom w:val="single" w:sz="4" w:space="0" w:color="000000"/>
              <w:right w:val="single" w:sz="4" w:space="0" w:color="000000"/>
            </w:tcBorders>
          </w:tcPr>
          <w:p w14:paraId="00000198" w14:textId="77777777" w:rsidR="007F0E38" w:rsidRDefault="007F0E38">
            <w:pPr>
              <w:pBdr>
                <w:top w:val="nil"/>
                <w:left w:val="nil"/>
                <w:bottom w:val="nil"/>
                <w:right w:val="nil"/>
                <w:between w:val="nil"/>
              </w:pBdr>
              <w:spacing w:before="0" w:after="120"/>
              <w:rPr>
                <w:b/>
                <w:color w:val="000000"/>
                <w:sz w:val="24"/>
                <w:szCs w:val="24"/>
              </w:rPr>
            </w:pPr>
          </w:p>
        </w:tc>
      </w:tr>
      <w:tr w:rsidR="007F0E38" w14:paraId="7CB77D85" w14:textId="77777777">
        <w:trPr>
          <w:trHeight w:val="216"/>
        </w:trPr>
        <w:tc>
          <w:tcPr>
            <w:tcW w:w="864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99" w14:textId="77777777" w:rsidR="007F0E38" w:rsidRDefault="009D7516">
            <w:pPr>
              <w:pBdr>
                <w:top w:val="nil"/>
                <w:left w:val="nil"/>
                <w:bottom w:val="nil"/>
                <w:right w:val="nil"/>
                <w:between w:val="nil"/>
              </w:pBdr>
              <w:spacing w:before="0" w:after="120"/>
              <w:jc w:val="right"/>
              <w:rPr>
                <w:b/>
                <w:color w:val="000000"/>
                <w:sz w:val="24"/>
                <w:szCs w:val="24"/>
              </w:rPr>
            </w:pPr>
            <w:r>
              <w:rPr>
                <w:b/>
                <w:color w:val="000000"/>
                <w:sz w:val="24"/>
                <w:szCs w:val="24"/>
              </w:rPr>
              <w:t>PVM:</w:t>
            </w:r>
          </w:p>
        </w:tc>
        <w:tc>
          <w:tcPr>
            <w:tcW w:w="1559" w:type="dxa"/>
            <w:tcBorders>
              <w:top w:val="single" w:sz="4" w:space="0" w:color="000000"/>
              <w:left w:val="single" w:sz="4" w:space="0" w:color="000000"/>
              <w:bottom w:val="single" w:sz="4" w:space="0" w:color="000000"/>
              <w:right w:val="single" w:sz="4" w:space="0" w:color="000000"/>
            </w:tcBorders>
          </w:tcPr>
          <w:p w14:paraId="0000019D" w14:textId="77777777" w:rsidR="007F0E38" w:rsidRDefault="007F0E38">
            <w:pPr>
              <w:pBdr>
                <w:top w:val="nil"/>
                <w:left w:val="nil"/>
                <w:bottom w:val="nil"/>
                <w:right w:val="nil"/>
                <w:between w:val="nil"/>
              </w:pBdr>
              <w:spacing w:before="0" w:after="120"/>
              <w:rPr>
                <w:b/>
                <w:color w:val="000000"/>
                <w:sz w:val="24"/>
                <w:szCs w:val="24"/>
              </w:rPr>
            </w:pPr>
          </w:p>
        </w:tc>
      </w:tr>
      <w:tr w:rsidR="007F0E38" w14:paraId="26575CB1" w14:textId="77777777">
        <w:trPr>
          <w:trHeight w:val="252"/>
        </w:trPr>
        <w:tc>
          <w:tcPr>
            <w:tcW w:w="864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9E" w14:textId="77777777" w:rsidR="007F0E38" w:rsidRDefault="009D7516">
            <w:pPr>
              <w:pBdr>
                <w:top w:val="nil"/>
                <w:left w:val="nil"/>
                <w:bottom w:val="nil"/>
                <w:right w:val="nil"/>
                <w:between w:val="nil"/>
              </w:pBdr>
              <w:spacing w:before="0" w:after="120"/>
              <w:jc w:val="right"/>
              <w:rPr>
                <w:b/>
                <w:color w:val="000000"/>
                <w:sz w:val="24"/>
                <w:szCs w:val="24"/>
              </w:rPr>
            </w:pPr>
            <w:r>
              <w:rPr>
                <w:b/>
                <w:color w:val="000000"/>
                <w:sz w:val="24"/>
                <w:szCs w:val="24"/>
              </w:rPr>
              <w:t>Bendra pasiūlymo kaina su PVM:</w:t>
            </w:r>
          </w:p>
        </w:tc>
        <w:tc>
          <w:tcPr>
            <w:tcW w:w="1559" w:type="dxa"/>
            <w:tcBorders>
              <w:top w:val="single" w:sz="4" w:space="0" w:color="000000"/>
              <w:left w:val="single" w:sz="4" w:space="0" w:color="000000"/>
              <w:bottom w:val="single" w:sz="4" w:space="0" w:color="000000"/>
              <w:right w:val="single" w:sz="4" w:space="0" w:color="000000"/>
            </w:tcBorders>
          </w:tcPr>
          <w:p w14:paraId="000001A2" w14:textId="77777777" w:rsidR="007F0E38" w:rsidRDefault="007F0E38">
            <w:pPr>
              <w:pBdr>
                <w:top w:val="nil"/>
                <w:left w:val="nil"/>
                <w:bottom w:val="nil"/>
                <w:right w:val="nil"/>
                <w:between w:val="nil"/>
              </w:pBdr>
              <w:spacing w:before="0" w:after="120"/>
              <w:rPr>
                <w:b/>
                <w:color w:val="000000"/>
                <w:sz w:val="24"/>
                <w:szCs w:val="24"/>
              </w:rPr>
            </w:pPr>
          </w:p>
        </w:tc>
      </w:tr>
    </w:tbl>
    <w:p w14:paraId="000001A3" w14:textId="77777777" w:rsidR="007F0E38" w:rsidRDefault="007F0E38">
      <w:pPr>
        <w:rPr>
          <w:sz w:val="24"/>
          <w:szCs w:val="24"/>
        </w:rPr>
      </w:pPr>
    </w:p>
    <w:p w14:paraId="000001A4" w14:textId="77777777" w:rsidR="007F0E38" w:rsidRDefault="007F0E38">
      <w:pPr>
        <w:rPr>
          <w:sz w:val="24"/>
          <w:szCs w:val="24"/>
        </w:rPr>
      </w:pPr>
    </w:p>
    <w:p w14:paraId="000001A5" w14:textId="77777777" w:rsidR="007F0E38" w:rsidRDefault="009D7516">
      <w:pPr>
        <w:rPr>
          <w:sz w:val="24"/>
          <w:szCs w:val="24"/>
        </w:rPr>
      </w:pPr>
      <w:r>
        <w:rPr>
          <w:sz w:val="24"/>
          <w:szCs w:val="24"/>
        </w:rPr>
        <w:t>Į kainą turi būti įskaityti visi tiekėjo mokami mokesčiai ir visos tiekėjo patiriamos su pasiūlymo rengimu ir su pirkimo sutarties vykdymu susijusios išlaidos.</w:t>
      </w:r>
    </w:p>
    <w:p w14:paraId="000001A6" w14:textId="77777777" w:rsidR="007F0E38" w:rsidRDefault="009D7516">
      <w:pPr>
        <w:rPr>
          <w:sz w:val="24"/>
          <w:szCs w:val="24"/>
        </w:rPr>
      </w:pPr>
      <w:r>
        <w:rPr>
          <w:sz w:val="24"/>
          <w:szCs w:val="24"/>
        </w:rPr>
        <w:t xml:space="preserve">Siūlomos paslaugos turi atitikti visus techninėje specifikacijoje nurodytus techninius rodiklius. </w:t>
      </w:r>
    </w:p>
    <w:p w14:paraId="000001A7" w14:textId="77777777" w:rsidR="007F0E38" w:rsidRDefault="009D7516">
      <w:pPr>
        <w:rPr>
          <w:sz w:val="24"/>
          <w:szCs w:val="24"/>
        </w:rPr>
      </w:pPr>
      <w:r>
        <w:rPr>
          <w:sz w:val="24"/>
          <w:szCs w:val="24"/>
        </w:rPr>
        <w:t>Kartu su pasiūlymu pateikiami šie dokumentai:</w:t>
      </w:r>
    </w:p>
    <w:tbl>
      <w:tblPr>
        <w:tblStyle w:val="af4"/>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9214"/>
      </w:tblGrid>
      <w:tr w:rsidR="007F0E38" w14:paraId="008BB212" w14:textId="77777777">
        <w:tc>
          <w:tcPr>
            <w:tcW w:w="675" w:type="dxa"/>
          </w:tcPr>
          <w:p w14:paraId="000001A8" w14:textId="77777777" w:rsidR="007F0E38" w:rsidRDefault="009D7516">
            <w:pPr>
              <w:jc w:val="center"/>
              <w:rPr>
                <w:b/>
                <w:sz w:val="24"/>
                <w:szCs w:val="24"/>
              </w:rPr>
            </w:pPr>
            <w:r>
              <w:rPr>
                <w:b/>
                <w:sz w:val="24"/>
                <w:szCs w:val="24"/>
              </w:rPr>
              <w:t>Eil. Nr.</w:t>
            </w:r>
          </w:p>
        </w:tc>
        <w:tc>
          <w:tcPr>
            <w:tcW w:w="9214" w:type="dxa"/>
          </w:tcPr>
          <w:p w14:paraId="000001A9" w14:textId="77777777" w:rsidR="007F0E38" w:rsidRDefault="009D7516">
            <w:pPr>
              <w:jc w:val="center"/>
              <w:rPr>
                <w:b/>
                <w:sz w:val="24"/>
                <w:szCs w:val="24"/>
              </w:rPr>
            </w:pPr>
            <w:r>
              <w:rPr>
                <w:b/>
                <w:sz w:val="24"/>
                <w:szCs w:val="24"/>
              </w:rPr>
              <w:t>Dokumentų pavadinimai</w:t>
            </w:r>
          </w:p>
        </w:tc>
      </w:tr>
      <w:tr w:rsidR="007F0E38" w14:paraId="0A3AFFC2" w14:textId="77777777">
        <w:tc>
          <w:tcPr>
            <w:tcW w:w="675" w:type="dxa"/>
          </w:tcPr>
          <w:p w14:paraId="000001AA" w14:textId="77777777" w:rsidR="007F0E38" w:rsidRDefault="007F0E38">
            <w:pPr>
              <w:rPr>
                <w:sz w:val="24"/>
                <w:szCs w:val="24"/>
              </w:rPr>
            </w:pPr>
          </w:p>
        </w:tc>
        <w:tc>
          <w:tcPr>
            <w:tcW w:w="9214" w:type="dxa"/>
          </w:tcPr>
          <w:p w14:paraId="000001AB" w14:textId="77777777" w:rsidR="007F0E38" w:rsidRDefault="007F0E38">
            <w:pPr>
              <w:rPr>
                <w:sz w:val="24"/>
                <w:szCs w:val="24"/>
              </w:rPr>
            </w:pPr>
          </w:p>
        </w:tc>
      </w:tr>
      <w:tr w:rsidR="007F0E38" w14:paraId="14727731" w14:textId="77777777">
        <w:tc>
          <w:tcPr>
            <w:tcW w:w="675" w:type="dxa"/>
          </w:tcPr>
          <w:p w14:paraId="000001AC" w14:textId="77777777" w:rsidR="007F0E38" w:rsidRDefault="007F0E38">
            <w:pPr>
              <w:rPr>
                <w:sz w:val="24"/>
                <w:szCs w:val="24"/>
              </w:rPr>
            </w:pPr>
          </w:p>
        </w:tc>
        <w:tc>
          <w:tcPr>
            <w:tcW w:w="9214" w:type="dxa"/>
          </w:tcPr>
          <w:p w14:paraId="000001AD" w14:textId="77777777" w:rsidR="007F0E38" w:rsidRDefault="007F0E38">
            <w:pPr>
              <w:rPr>
                <w:sz w:val="24"/>
                <w:szCs w:val="24"/>
              </w:rPr>
            </w:pPr>
          </w:p>
        </w:tc>
      </w:tr>
      <w:tr w:rsidR="007F0E38" w14:paraId="06535D3F" w14:textId="77777777">
        <w:tc>
          <w:tcPr>
            <w:tcW w:w="675" w:type="dxa"/>
          </w:tcPr>
          <w:p w14:paraId="000001AE" w14:textId="77777777" w:rsidR="007F0E38" w:rsidRDefault="007F0E38">
            <w:pPr>
              <w:rPr>
                <w:sz w:val="24"/>
                <w:szCs w:val="24"/>
              </w:rPr>
            </w:pPr>
          </w:p>
        </w:tc>
        <w:tc>
          <w:tcPr>
            <w:tcW w:w="9214" w:type="dxa"/>
          </w:tcPr>
          <w:p w14:paraId="000001AF" w14:textId="77777777" w:rsidR="007F0E38" w:rsidRDefault="007F0E38">
            <w:pPr>
              <w:rPr>
                <w:sz w:val="24"/>
                <w:szCs w:val="24"/>
              </w:rPr>
            </w:pPr>
          </w:p>
        </w:tc>
      </w:tr>
    </w:tbl>
    <w:p w14:paraId="000001B0" w14:textId="77777777" w:rsidR="007F0E38" w:rsidRDefault="007F0E38">
      <w:pPr>
        <w:rPr>
          <w:sz w:val="24"/>
          <w:szCs w:val="24"/>
        </w:rPr>
      </w:pPr>
    </w:p>
    <w:p w14:paraId="000001B1" w14:textId="77777777" w:rsidR="007F0E38" w:rsidRDefault="009D7516">
      <w:pPr>
        <w:rPr>
          <w:sz w:val="24"/>
          <w:szCs w:val="24"/>
        </w:rPr>
      </w:pPr>
      <w:r>
        <w:rPr>
          <w:sz w:val="24"/>
          <w:szCs w:val="24"/>
        </w:rPr>
        <w:t>Šiame pasiūlyme yra pateikta konfidenciali informacija:</w:t>
      </w:r>
    </w:p>
    <w:tbl>
      <w:tblPr>
        <w:tblStyle w:val="af5"/>
        <w:tblW w:w="98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4"/>
        <w:gridCol w:w="2632"/>
        <w:gridCol w:w="3260"/>
        <w:gridCol w:w="3231"/>
      </w:tblGrid>
      <w:tr w:rsidR="007F0E38" w14:paraId="472CEBD4" w14:textId="77777777">
        <w:trPr>
          <w:jc w:val="center"/>
        </w:trPr>
        <w:tc>
          <w:tcPr>
            <w:tcW w:w="734" w:type="dxa"/>
            <w:tcBorders>
              <w:top w:val="single" w:sz="4" w:space="0" w:color="000000"/>
              <w:left w:val="single" w:sz="4" w:space="0" w:color="000000"/>
              <w:bottom w:val="single" w:sz="4" w:space="0" w:color="000000"/>
              <w:right w:val="single" w:sz="4" w:space="0" w:color="000000"/>
            </w:tcBorders>
            <w:vAlign w:val="center"/>
          </w:tcPr>
          <w:p w14:paraId="000001B2" w14:textId="77777777" w:rsidR="007F0E38" w:rsidRDefault="009D7516">
            <w:pPr>
              <w:widowControl w:val="0"/>
              <w:jc w:val="center"/>
              <w:rPr>
                <w:b/>
                <w:sz w:val="24"/>
                <w:szCs w:val="24"/>
              </w:rPr>
            </w:pPr>
            <w:r>
              <w:rPr>
                <w:b/>
                <w:sz w:val="24"/>
                <w:szCs w:val="24"/>
              </w:rPr>
              <w:t>Eil.</w:t>
            </w:r>
          </w:p>
          <w:p w14:paraId="000001B3" w14:textId="77777777" w:rsidR="007F0E38" w:rsidRDefault="009D7516">
            <w:pPr>
              <w:widowControl w:val="0"/>
              <w:jc w:val="center"/>
              <w:rPr>
                <w:b/>
                <w:sz w:val="24"/>
                <w:szCs w:val="24"/>
              </w:rPr>
            </w:pPr>
            <w:r>
              <w:rPr>
                <w:b/>
                <w:sz w:val="24"/>
                <w:szCs w:val="24"/>
              </w:rPr>
              <w:t>Nr.</w:t>
            </w:r>
          </w:p>
        </w:tc>
        <w:tc>
          <w:tcPr>
            <w:tcW w:w="2632" w:type="dxa"/>
            <w:tcBorders>
              <w:top w:val="single" w:sz="4" w:space="0" w:color="000000"/>
              <w:left w:val="single" w:sz="4" w:space="0" w:color="000000"/>
              <w:bottom w:val="single" w:sz="4" w:space="0" w:color="000000"/>
              <w:right w:val="single" w:sz="4" w:space="0" w:color="000000"/>
            </w:tcBorders>
            <w:vAlign w:val="center"/>
          </w:tcPr>
          <w:p w14:paraId="000001B4" w14:textId="77777777" w:rsidR="007F0E38" w:rsidRDefault="009D7516">
            <w:pPr>
              <w:widowControl w:val="0"/>
              <w:jc w:val="center"/>
              <w:rPr>
                <w:b/>
                <w:sz w:val="24"/>
                <w:szCs w:val="24"/>
              </w:rPr>
            </w:pPr>
            <w:r>
              <w:rPr>
                <w:b/>
                <w:sz w:val="24"/>
                <w:szCs w:val="24"/>
              </w:rPr>
              <w:t>Pateikto dokumento pavadinimas</w:t>
            </w:r>
          </w:p>
        </w:tc>
        <w:tc>
          <w:tcPr>
            <w:tcW w:w="3260" w:type="dxa"/>
            <w:tcBorders>
              <w:top w:val="single" w:sz="4" w:space="0" w:color="000000"/>
              <w:left w:val="single" w:sz="4" w:space="0" w:color="000000"/>
              <w:bottom w:val="single" w:sz="4" w:space="0" w:color="000000"/>
              <w:right w:val="single" w:sz="4" w:space="0" w:color="000000"/>
            </w:tcBorders>
          </w:tcPr>
          <w:p w14:paraId="000001B5" w14:textId="77777777" w:rsidR="007F0E38" w:rsidRDefault="009D7516">
            <w:pPr>
              <w:widowControl w:val="0"/>
              <w:jc w:val="center"/>
              <w:rPr>
                <w:b/>
                <w:sz w:val="24"/>
                <w:szCs w:val="24"/>
              </w:rPr>
            </w:pPr>
            <w:r>
              <w:rPr>
                <w:b/>
                <w:sz w:val="24"/>
                <w:szCs w:val="24"/>
              </w:rPr>
              <w:t>Dokumente esanti konfidenciali informacija (nurodoma dokumento dalis / puslapis, kuriame yra konfidenciali informacija)*</w:t>
            </w:r>
          </w:p>
        </w:tc>
        <w:tc>
          <w:tcPr>
            <w:tcW w:w="3231" w:type="dxa"/>
            <w:tcBorders>
              <w:top w:val="single" w:sz="4" w:space="0" w:color="000000"/>
              <w:left w:val="single" w:sz="4" w:space="0" w:color="000000"/>
              <w:bottom w:val="single" w:sz="4" w:space="0" w:color="000000"/>
              <w:right w:val="single" w:sz="4" w:space="0" w:color="000000"/>
            </w:tcBorders>
            <w:vAlign w:val="center"/>
          </w:tcPr>
          <w:p w14:paraId="000001B6" w14:textId="77777777" w:rsidR="007F0E38" w:rsidRDefault="009D7516">
            <w:pPr>
              <w:widowControl w:val="0"/>
              <w:jc w:val="center"/>
              <w:rPr>
                <w:b/>
                <w:sz w:val="24"/>
                <w:szCs w:val="24"/>
              </w:rPr>
            </w:pPr>
            <w:r>
              <w:rPr>
                <w:b/>
                <w:sz w:val="24"/>
                <w:szCs w:val="24"/>
              </w:rPr>
              <w:t>Konfidencialios informacijos pagrindimas (paaiškinama, kuo remiantis nurodytas dokumentas ar jo dalis yra konfidencialūs)*</w:t>
            </w:r>
          </w:p>
        </w:tc>
      </w:tr>
      <w:tr w:rsidR="007F0E38" w14:paraId="215FED1C" w14:textId="77777777">
        <w:trPr>
          <w:jc w:val="center"/>
        </w:trPr>
        <w:tc>
          <w:tcPr>
            <w:tcW w:w="734" w:type="dxa"/>
            <w:tcBorders>
              <w:top w:val="single" w:sz="4" w:space="0" w:color="000000"/>
              <w:left w:val="single" w:sz="4" w:space="0" w:color="000000"/>
              <w:bottom w:val="single" w:sz="4" w:space="0" w:color="000000"/>
              <w:right w:val="single" w:sz="4" w:space="0" w:color="000000"/>
            </w:tcBorders>
          </w:tcPr>
          <w:p w14:paraId="000001B7" w14:textId="77777777" w:rsidR="007F0E38" w:rsidRDefault="007F0E38">
            <w:pPr>
              <w:widowControl w:val="0"/>
              <w:rPr>
                <w:sz w:val="24"/>
                <w:szCs w:val="24"/>
              </w:rPr>
            </w:pPr>
          </w:p>
        </w:tc>
        <w:tc>
          <w:tcPr>
            <w:tcW w:w="2632" w:type="dxa"/>
            <w:tcBorders>
              <w:top w:val="single" w:sz="4" w:space="0" w:color="000000"/>
              <w:left w:val="single" w:sz="4" w:space="0" w:color="000000"/>
              <w:bottom w:val="single" w:sz="4" w:space="0" w:color="000000"/>
              <w:right w:val="single" w:sz="4" w:space="0" w:color="000000"/>
            </w:tcBorders>
          </w:tcPr>
          <w:p w14:paraId="000001B8" w14:textId="77777777" w:rsidR="007F0E38" w:rsidRDefault="007F0E38">
            <w:pPr>
              <w:widowControl w:val="0"/>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000001B9" w14:textId="77777777" w:rsidR="007F0E38" w:rsidRDefault="007F0E38">
            <w:pPr>
              <w:widowControl w:val="0"/>
              <w:rPr>
                <w:sz w:val="24"/>
                <w:szCs w:val="24"/>
              </w:rPr>
            </w:pPr>
          </w:p>
        </w:tc>
        <w:tc>
          <w:tcPr>
            <w:tcW w:w="3231" w:type="dxa"/>
            <w:tcBorders>
              <w:top w:val="single" w:sz="4" w:space="0" w:color="000000"/>
              <w:left w:val="single" w:sz="4" w:space="0" w:color="000000"/>
              <w:bottom w:val="single" w:sz="4" w:space="0" w:color="000000"/>
              <w:right w:val="single" w:sz="4" w:space="0" w:color="000000"/>
            </w:tcBorders>
          </w:tcPr>
          <w:p w14:paraId="000001BA" w14:textId="77777777" w:rsidR="007F0E38" w:rsidRDefault="007F0E38">
            <w:pPr>
              <w:widowControl w:val="0"/>
              <w:rPr>
                <w:sz w:val="24"/>
                <w:szCs w:val="24"/>
              </w:rPr>
            </w:pPr>
          </w:p>
        </w:tc>
      </w:tr>
      <w:tr w:rsidR="007F0E38" w14:paraId="78181918" w14:textId="77777777">
        <w:trPr>
          <w:jc w:val="center"/>
        </w:trPr>
        <w:tc>
          <w:tcPr>
            <w:tcW w:w="734" w:type="dxa"/>
            <w:tcBorders>
              <w:top w:val="single" w:sz="4" w:space="0" w:color="000000"/>
              <w:left w:val="single" w:sz="4" w:space="0" w:color="000000"/>
              <w:bottom w:val="single" w:sz="4" w:space="0" w:color="000000"/>
              <w:right w:val="single" w:sz="4" w:space="0" w:color="000000"/>
            </w:tcBorders>
          </w:tcPr>
          <w:p w14:paraId="000001BB" w14:textId="77777777" w:rsidR="007F0E38" w:rsidRDefault="007F0E38">
            <w:pPr>
              <w:widowControl w:val="0"/>
              <w:rPr>
                <w:sz w:val="24"/>
                <w:szCs w:val="24"/>
              </w:rPr>
            </w:pPr>
          </w:p>
        </w:tc>
        <w:tc>
          <w:tcPr>
            <w:tcW w:w="2632" w:type="dxa"/>
            <w:tcBorders>
              <w:top w:val="single" w:sz="4" w:space="0" w:color="000000"/>
              <w:left w:val="single" w:sz="4" w:space="0" w:color="000000"/>
              <w:bottom w:val="single" w:sz="4" w:space="0" w:color="000000"/>
              <w:right w:val="single" w:sz="4" w:space="0" w:color="000000"/>
            </w:tcBorders>
          </w:tcPr>
          <w:p w14:paraId="000001BC" w14:textId="77777777" w:rsidR="007F0E38" w:rsidRDefault="007F0E38">
            <w:pPr>
              <w:widowControl w:val="0"/>
              <w:tabs>
                <w:tab w:val="left" w:pos="1296"/>
                <w:tab w:val="center" w:pos="4320"/>
                <w:tab w:val="right" w:pos="8640"/>
              </w:tabs>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000001BD" w14:textId="77777777" w:rsidR="007F0E38" w:rsidRDefault="007F0E38">
            <w:pPr>
              <w:widowControl w:val="0"/>
              <w:tabs>
                <w:tab w:val="left" w:pos="1296"/>
                <w:tab w:val="center" w:pos="4320"/>
                <w:tab w:val="right" w:pos="8640"/>
              </w:tabs>
              <w:rPr>
                <w:sz w:val="24"/>
                <w:szCs w:val="24"/>
              </w:rPr>
            </w:pPr>
          </w:p>
        </w:tc>
        <w:tc>
          <w:tcPr>
            <w:tcW w:w="3231" w:type="dxa"/>
            <w:tcBorders>
              <w:top w:val="single" w:sz="4" w:space="0" w:color="000000"/>
              <w:left w:val="single" w:sz="4" w:space="0" w:color="000000"/>
              <w:bottom w:val="single" w:sz="4" w:space="0" w:color="000000"/>
              <w:right w:val="single" w:sz="4" w:space="0" w:color="000000"/>
            </w:tcBorders>
          </w:tcPr>
          <w:p w14:paraId="000001BE" w14:textId="77777777" w:rsidR="007F0E38" w:rsidRDefault="007F0E38">
            <w:pPr>
              <w:widowControl w:val="0"/>
              <w:tabs>
                <w:tab w:val="left" w:pos="1296"/>
                <w:tab w:val="center" w:pos="4320"/>
                <w:tab w:val="right" w:pos="8640"/>
              </w:tabs>
              <w:rPr>
                <w:sz w:val="24"/>
                <w:szCs w:val="24"/>
              </w:rPr>
            </w:pPr>
          </w:p>
        </w:tc>
      </w:tr>
      <w:tr w:rsidR="007F0E38" w14:paraId="4F87AA53" w14:textId="77777777">
        <w:trPr>
          <w:jc w:val="center"/>
        </w:trPr>
        <w:tc>
          <w:tcPr>
            <w:tcW w:w="734" w:type="dxa"/>
            <w:tcBorders>
              <w:top w:val="single" w:sz="4" w:space="0" w:color="000000"/>
              <w:left w:val="single" w:sz="4" w:space="0" w:color="000000"/>
              <w:bottom w:val="single" w:sz="4" w:space="0" w:color="000000"/>
              <w:right w:val="single" w:sz="4" w:space="0" w:color="000000"/>
            </w:tcBorders>
          </w:tcPr>
          <w:p w14:paraId="000001BF" w14:textId="77777777" w:rsidR="007F0E38" w:rsidRDefault="007F0E38">
            <w:pPr>
              <w:widowControl w:val="0"/>
              <w:rPr>
                <w:sz w:val="24"/>
                <w:szCs w:val="24"/>
              </w:rPr>
            </w:pPr>
          </w:p>
        </w:tc>
        <w:tc>
          <w:tcPr>
            <w:tcW w:w="2632" w:type="dxa"/>
            <w:tcBorders>
              <w:top w:val="single" w:sz="4" w:space="0" w:color="000000"/>
              <w:left w:val="single" w:sz="4" w:space="0" w:color="000000"/>
              <w:bottom w:val="single" w:sz="4" w:space="0" w:color="000000"/>
              <w:right w:val="single" w:sz="4" w:space="0" w:color="000000"/>
            </w:tcBorders>
          </w:tcPr>
          <w:p w14:paraId="000001C0" w14:textId="77777777" w:rsidR="007F0E38" w:rsidRDefault="007F0E38">
            <w:pPr>
              <w:widowControl w:val="0"/>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000001C1" w14:textId="77777777" w:rsidR="007F0E38" w:rsidRDefault="007F0E38">
            <w:pPr>
              <w:widowControl w:val="0"/>
              <w:rPr>
                <w:sz w:val="24"/>
                <w:szCs w:val="24"/>
              </w:rPr>
            </w:pPr>
          </w:p>
        </w:tc>
        <w:tc>
          <w:tcPr>
            <w:tcW w:w="3231" w:type="dxa"/>
            <w:tcBorders>
              <w:top w:val="single" w:sz="4" w:space="0" w:color="000000"/>
              <w:left w:val="single" w:sz="4" w:space="0" w:color="000000"/>
              <w:bottom w:val="single" w:sz="4" w:space="0" w:color="000000"/>
              <w:right w:val="single" w:sz="4" w:space="0" w:color="000000"/>
            </w:tcBorders>
          </w:tcPr>
          <w:p w14:paraId="000001C2" w14:textId="77777777" w:rsidR="007F0E38" w:rsidRDefault="007F0E38">
            <w:pPr>
              <w:widowControl w:val="0"/>
              <w:rPr>
                <w:sz w:val="24"/>
                <w:szCs w:val="24"/>
              </w:rPr>
            </w:pPr>
          </w:p>
        </w:tc>
      </w:tr>
    </w:tbl>
    <w:p w14:paraId="000001C3" w14:textId="77777777" w:rsidR="007F0E38" w:rsidRDefault="009D7516">
      <w:pPr>
        <w:rPr>
          <w:sz w:val="24"/>
          <w:szCs w:val="24"/>
        </w:rPr>
      </w:pPr>
      <w:r>
        <w:rPr>
          <w:sz w:val="24"/>
          <w:szCs w:val="24"/>
        </w:rPr>
        <w:lastRenderedPageBreak/>
        <w:t>* Pastaba. Pildyti tuomet, jei bus pateikta konfidenciali informacija. Jei dalyvis šios lentelės neužpildo ir (ar) failo (bylos) pavadinime nenurodo „konfidencialu“, Pirkimo vykdytojas laiko, kad jo pateiktame pasiūlyme nėra konfidencialios informacijos.</w:t>
      </w:r>
    </w:p>
    <w:p w14:paraId="000001C4" w14:textId="77777777" w:rsidR="007F0E38" w:rsidRDefault="007F0E38">
      <w:pPr>
        <w:ind w:firstLine="709"/>
        <w:rPr>
          <w:sz w:val="24"/>
          <w:szCs w:val="24"/>
        </w:rPr>
      </w:pPr>
    </w:p>
    <w:p w14:paraId="000001C5" w14:textId="77777777" w:rsidR="007F0E38" w:rsidRDefault="009D7516">
      <w:pPr>
        <w:rPr>
          <w:sz w:val="24"/>
          <w:szCs w:val="24"/>
        </w:rPr>
      </w:pPr>
      <w:r>
        <w:rPr>
          <w:sz w:val="24"/>
          <w:szCs w:val="24"/>
        </w:rPr>
        <w:t>Pasiūlymas galioja iki pirkimo dokumentuose nurodyto termino pabaigos.</w:t>
      </w:r>
    </w:p>
    <w:p w14:paraId="000001C6" w14:textId="77777777" w:rsidR="007F0E38" w:rsidRDefault="007F0E38">
      <w:pPr>
        <w:ind w:firstLine="720"/>
        <w:rPr>
          <w:sz w:val="24"/>
          <w:szCs w:val="24"/>
        </w:rPr>
      </w:pPr>
    </w:p>
    <w:p w14:paraId="000001C7" w14:textId="77777777" w:rsidR="007F0E38" w:rsidRDefault="007F0E38">
      <w:pPr>
        <w:ind w:firstLine="720"/>
        <w:rPr>
          <w:sz w:val="24"/>
          <w:szCs w:val="24"/>
        </w:rPr>
      </w:pPr>
    </w:p>
    <w:p w14:paraId="000001C8" w14:textId="77777777" w:rsidR="007F0E38" w:rsidRDefault="009D7516">
      <w:pPr>
        <w:ind w:right="-2"/>
        <w:rPr>
          <w:sz w:val="24"/>
          <w:szCs w:val="24"/>
        </w:rPr>
      </w:pPr>
      <w:r>
        <w:rPr>
          <w:sz w:val="24"/>
          <w:szCs w:val="24"/>
        </w:rPr>
        <w:t>______________________________</w:t>
      </w:r>
      <w:r>
        <w:rPr>
          <w:sz w:val="24"/>
          <w:szCs w:val="24"/>
        </w:rPr>
        <w:tab/>
        <w:t>___________</w:t>
      </w:r>
      <w:r>
        <w:rPr>
          <w:sz w:val="24"/>
          <w:szCs w:val="24"/>
        </w:rPr>
        <w:tab/>
        <w:t>_________________</w:t>
      </w:r>
    </w:p>
    <w:p w14:paraId="586FECCF" w14:textId="77777777" w:rsidR="00184F1A" w:rsidRDefault="009D7516">
      <w:pPr>
        <w:rPr>
          <w:i/>
          <w:sz w:val="24"/>
          <w:szCs w:val="24"/>
        </w:rPr>
      </w:pPr>
      <w:r>
        <w:rPr>
          <w:i/>
          <w:sz w:val="24"/>
          <w:szCs w:val="24"/>
        </w:rPr>
        <w:t>Tiekėjas arba jo įgaliotas asmuo</w:t>
      </w:r>
      <w:r>
        <w:rPr>
          <w:i/>
          <w:sz w:val="24"/>
          <w:szCs w:val="24"/>
        </w:rPr>
        <w:tab/>
        <w:t>parašas</w:t>
      </w:r>
      <w:r>
        <w:rPr>
          <w:i/>
          <w:sz w:val="24"/>
          <w:szCs w:val="24"/>
        </w:rPr>
        <w:tab/>
      </w:r>
      <w:r>
        <w:rPr>
          <w:i/>
          <w:sz w:val="24"/>
          <w:szCs w:val="24"/>
        </w:rPr>
        <w:tab/>
        <w:t>vardas ir pavardė</w:t>
      </w:r>
      <w:r>
        <w:rPr>
          <w:i/>
          <w:sz w:val="24"/>
          <w:szCs w:val="24"/>
        </w:rPr>
        <w:tab/>
      </w:r>
    </w:p>
    <w:p w14:paraId="21B625FF" w14:textId="77777777" w:rsidR="00184F1A" w:rsidRDefault="00184F1A">
      <w:pPr>
        <w:rPr>
          <w:i/>
          <w:sz w:val="24"/>
          <w:szCs w:val="24"/>
        </w:rPr>
      </w:pPr>
    </w:p>
    <w:p w14:paraId="1BBC49E0" w14:textId="77777777" w:rsidR="00184F1A" w:rsidRDefault="00184F1A">
      <w:pPr>
        <w:rPr>
          <w:i/>
          <w:sz w:val="24"/>
          <w:szCs w:val="24"/>
        </w:rPr>
      </w:pPr>
    </w:p>
    <w:p w14:paraId="1CAB5562" w14:textId="77777777" w:rsidR="00184F1A" w:rsidRDefault="00184F1A">
      <w:pPr>
        <w:rPr>
          <w:i/>
          <w:sz w:val="24"/>
          <w:szCs w:val="24"/>
        </w:rPr>
      </w:pPr>
    </w:p>
    <w:p w14:paraId="702F429B" w14:textId="77777777" w:rsidR="00184F1A" w:rsidRDefault="00184F1A">
      <w:pPr>
        <w:rPr>
          <w:i/>
          <w:sz w:val="24"/>
          <w:szCs w:val="24"/>
        </w:rPr>
      </w:pPr>
    </w:p>
    <w:p w14:paraId="0F0AD3B8" w14:textId="77777777" w:rsidR="00184F1A" w:rsidRDefault="00184F1A">
      <w:pPr>
        <w:rPr>
          <w:i/>
          <w:sz w:val="24"/>
          <w:szCs w:val="24"/>
        </w:rPr>
      </w:pPr>
    </w:p>
    <w:p w14:paraId="2E53C9BA" w14:textId="77777777" w:rsidR="00184F1A" w:rsidRDefault="00184F1A">
      <w:pPr>
        <w:rPr>
          <w:i/>
          <w:sz w:val="24"/>
          <w:szCs w:val="24"/>
        </w:rPr>
      </w:pPr>
    </w:p>
    <w:p w14:paraId="36F5EF08" w14:textId="4737CBD6" w:rsidR="00184F1A" w:rsidRDefault="00184F1A">
      <w:pPr>
        <w:rPr>
          <w:i/>
          <w:sz w:val="24"/>
          <w:szCs w:val="24"/>
        </w:rPr>
      </w:pPr>
    </w:p>
    <w:p w14:paraId="4293A26A" w14:textId="34CA95E6" w:rsidR="005A3400" w:rsidRDefault="005A3400">
      <w:pPr>
        <w:rPr>
          <w:i/>
          <w:sz w:val="24"/>
          <w:szCs w:val="24"/>
        </w:rPr>
      </w:pPr>
    </w:p>
    <w:p w14:paraId="5AE566C7" w14:textId="2DA4D269" w:rsidR="005A3400" w:rsidRDefault="005A3400">
      <w:pPr>
        <w:rPr>
          <w:i/>
          <w:sz w:val="24"/>
          <w:szCs w:val="24"/>
        </w:rPr>
      </w:pPr>
    </w:p>
    <w:p w14:paraId="2728D220" w14:textId="6411D024" w:rsidR="005A3400" w:rsidRDefault="005A3400">
      <w:pPr>
        <w:rPr>
          <w:i/>
          <w:sz w:val="24"/>
          <w:szCs w:val="24"/>
        </w:rPr>
      </w:pPr>
    </w:p>
    <w:p w14:paraId="1A6AEFF7" w14:textId="13848603" w:rsidR="005A3400" w:rsidRDefault="005A3400">
      <w:pPr>
        <w:rPr>
          <w:i/>
          <w:sz w:val="24"/>
          <w:szCs w:val="24"/>
        </w:rPr>
      </w:pPr>
    </w:p>
    <w:p w14:paraId="5E15EC2B" w14:textId="0A12079D" w:rsidR="005A3400" w:rsidRDefault="005A3400">
      <w:pPr>
        <w:rPr>
          <w:i/>
          <w:sz w:val="24"/>
          <w:szCs w:val="24"/>
        </w:rPr>
      </w:pPr>
    </w:p>
    <w:p w14:paraId="70BACB47" w14:textId="49155A4E" w:rsidR="005A3400" w:rsidRDefault="005A3400">
      <w:pPr>
        <w:rPr>
          <w:i/>
          <w:sz w:val="24"/>
          <w:szCs w:val="24"/>
        </w:rPr>
      </w:pPr>
    </w:p>
    <w:p w14:paraId="53363162" w14:textId="61116EA4" w:rsidR="005A3400" w:rsidRDefault="005A3400">
      <w:pPr>
        <w:rPr>
          <w:i/>
          <w:sz w:val="24"/>
          <w:szCs w:val="24"/>
        </w:rPr>
      </w:pPr>
    </w:p>
    <w:p w14:paraId="74CE74F3" w14:textId="2F697348" w:rsidR="005A3400" w:rsidRDefault="005A3400">
      <w:pPr>
        <w:rPr>
          <w:i/>
          <w:sz w:val="24"/>
          <w:szCs w:val="24"/>
        </w:rPr>
      </w:pPr>
    </w:p>
    <w:p w14:paraId="7B78654C" w14:textId="54D31423" w:rsidR="005A3400" w:rsidRDefault="005A3400">
      <w:pPr>
        <w:rPr>
          <w:i/>
          <w:sz w:val="24"/>
          <w:szCs w:val="24"/>
        </w:rPr>
      </w:pPr>
    </w:p>
    <w:p w14:paraId="40B8628C" w14:textId="7CA97AE9" w:rsidR="005A3400" w:rsidRDefault="005A3400">
      <w:pPr>
        <w:rPr>
          <w:i/>
          <w:sz w:val="24"/>
          <w:szCs w:val="24"/>
        </w:rPr>
      </w:pPr>
    </w:p>
    <w:p w14:paraId="0CDD259F" w14:textId="1AF90AAC" w:rsidR="005A3400" w:rsidRDefault="005A3400">
      <w:pPr>
        <w:rPr>
          <w:i/>
          <w:sz w:val="24"/>
          <w:szCs w:val="24"/>
        </w:rPr>
      </w:pPr>
    </w:p>
    <w:p w14:paraId="5F1B2E04" w14:textId="30C13EDF" w:rsidR="005A3400" w:rsidRDefault="005A3400">
      <w:pPr>
        <w:rPr>
          <w:i/>
          <w:sz w:val="24"/>
          <w:szCs w:val="24"/>
        </w:rPr>
      </w:pPr>
    </w:p>
    <w:p w14:paraId="0095CEAD" w14:textId="0E267846" w:rsidR="005A3400" w:rsidRDefault="005A3400">
      <w:pPr>
        <w:rPr>
          <w:i/>
          <w:sz w:val="24"/>
          <w:szCs w:val="24"/>
        </w:rPr>
      </w:pPr>
    </w:p>
    <w:p w14:paraId="74E0DC76" w14:textId="717687B3" w:rsidR="005A3400" w:rsidRDefault="005A3400">
      <w:pPr>
        <w:rPr>
          <w:i/>
          <w:sz w:val="24"/>
          <w:szCs w:val="24"/>
        </w:rPr>
      </w:pPr>
    </w:p>
    <w:p w14:paraId="6B40C4C0" w14:textId="77777777" w:rsidR="005A3400" w:rsidRDefault="005A3400">
      <w:pPr>
        <w:rPr>
          <w:i/>
          <w:sz w:val="24"/>
          <w:szCs w:val="24"/>
        </w:rPr>
      </w:pPr>
    </w:p>
    <w:p w14:paraId="0EAB9328" w14:textId="77777777" w:rsidR="00184F1A" w:rsidRDefault="00184F1A">
      <w:pPr>
        <w:rPr>
          <w:i/>
          <w:sz w:val="24"/>
          <w:szCs w:val="24"/>
        </w:rPr>
      </w:pPr>
    </w:p>
    <w:p w14:paraId="000001C9" w14:textId="13DFE046" w:rsidR="007F0E38" w:rsidRDefault="009D7516">
      <w:pPr>
        <w:rPr>
          <w:i/>
          <w:sz w:val="24"/>
          <w:szCs w:val="24"/>
        </w:rPr>
      </w:pPr>
      <w:r>
        <w:rPr>
          <w:i/>
          <w:sz w:val="24"/>
          <w:szCs w:val="24"/>
        </w:rPr>
        <w:tab/>
      </w:r>
    </w:p>
    <w:p w14:paraId="000001CA" w14:textId="77777777" w:rsidR="007F0E38" w:rsidRDefault="009D7516">
      <w:pPr>
        <w:rPr>
          <w:i/>
          <w:sz w:val="24"/>
          <w:szCs w:val="24"/>
        </w:rPr>
      </w:pPr>
      <w:r>
        <w:rPr>
          <w:i/>
          <w:sz w:val="24"/>
          <w:szCs w:val="24"/>
        </w:rPr>
        <w:tab/>
      </w:r>
      <w:r>
        <w:rPr>
          <w:i/>
          <w:sz w:val="24"/>
          <w:szCs w:val="24"/>
        </w:rPr>
        <w:tab/>
      </w:r>
    </w:p>
    <w:p w14:paraId="000001CB" w14:textId="77777777" w:rsidR="007F0E38" w:rsidRDefault="009D7516">
      <w:pPr>
        <w:jc w:val="right"/>
        <w:rPr>
          <w:b/>
          <w:sz w:val="24"/>
          <w:szCs w:val="24"/>
        </w:rPr>
      </w:pPr>
      <w:r>
        <w:rPr>
          <w:b/>
          <w:sz w:val="24"/>
          <w:szCs w:val="24"/>
        </w:rPr>
        <w:lastRenderedPageBreak/>
        <w:t>4 priedas</w:t>
      </w:r>
    </w:p>
    <w:p w14:paraId="000001CC" w14:textId="77777777" w:rsidR="007F0E38" w:rsidRDefault="007F0E38">
      <w:pPr>
        <w:jc w:val="right"/>
        <w:rPr>
          <w:sz w:val="24"/>
          <w:szCs w:val="24"/>
        </w:rPr>
      </w:pPr>
    </w:p>
    <w:p w14:paraId="000001CD" w14:textId="77777777" w:rsidR="007F0E38" w:rsidRDefault="009D7516">
      <w:pPr>
        <w:tabs>
          <w:tab w:val="left" w:pos="567"/>
          <w:tab w:val="left" w:pos="1276"/>
          <w:tab w:val="left" w:pos="1418"/>
        </w:tabs>
        <w:ind w:firstLine="567"/>
        <w:jc w:val="center"/>
        <w:rPr>
          <w:b/>
          <w:sz w:val="24"/>
          <w:szCs w:val="24"/>
        </w:rPr>
      </w:pPr>
      <w:r>
        <w:rPr>
          <w:b/>
          <w:sz w:val="24"/>
          <w:szCs w:val="24"/>
        </w:rPr>
        <w:t xml:space="preserve">PASLAUGŲ SUTARTIS Nr. </w:t>
      </w:r>
    </w:p>
    <w:p w14:paraId="000001CE" w14:textId="0E4687BC" w:rsidR="007F0E38" w:rsidRDefault="009D7516">
      <w:pPr>
        <w:tabs>
          <w:tab w:val="left" w:pos="1276"/>
        </w:tabs>
        <w:ind w:firstLine="567"/>
        <w:jc w:val="center"/>
        <w:rPr>
          <w:sz w:val="24"/>
          <w:szCs w:val="24"/>
        </w:rPr>
      </w:pPr>
      <w:r>
        <w:rPr>
          <w:sz w:val="24"/>
          <w:szCs w:val="24"/>
        </w:rPr>
        <w:t xml:space="preserve">2022-xx-xx, </w:t>
      </w:r>
      <w:r w:rsidR="00403A11">
        <w:rPr>
          <w:sz w:val="24"/>
          <w:szCs w:val="24"/>
        </w:rPr>
        <w:t>Vilnius</w:t>
      </w:r>
    </w:p>
    <w:p w14:paraId="000001CF" w14:textId="77777777" w:rsidR="007F0E38" w:rsidRDefault="007F0E38">
      <w:pPr>
        <w:tabs>
          <w:tab w:val="left" w:pos="567"/>
          <w:tab w:val="left" w:pos="1276"/>
          <w:tab w:val="left" w:pos="1418"/>
        </w:tabs>
        <w:ind w:firstLine="567"/>
        <w:jc w:val="center"/>
        <w:rPr>
          <w:sz w:val="24"/>
          <w:szCs w:val="24"/>
        </w:rPr>
      </w:pPr>
    </w:p>
    <w:p w14:paraId="000001D0" w14:textId="77777777" w:rsidR="007F0E38" w:rsidRDefault="009D7516">
      <w:pPr>
        <w:tabs>
          <w:tab w:val="left" w:pos="567"/>
          <w:tab w:val="left" w:pos="1276"/>
          <w:tab w:val="left" w:pos="1418"/>
        </w:tabs>
        <w:ind w:firstLine="567"/>
        <w:rPr>
          <w:color w:val="000000"/>
          <w:sz w:val="24"/>
          <w:szCs w:val="24"/>
        </w:rPr>
      </w:pPr>
      <w:r>
        <w:rPr>
          <w:color w:val="000000"/>
          <w:sz w:val="24"/>
          <w:szCs w:val="24"/>
        </w:rPr>
        <w:t>_________________, juridinio asmens kodas_______________, adresas ____________ g. ___, LT-_____              (toliau – Užsakovas), atstovaujamas ___________, veikiančio pagal _______________, ir ____________, juridinio asmens kodas _____________, adresas _________ g. ______, LT-___________ (toliau – Vykdytojas), atstovaujama ___________, veikiančio pagal _____________, toliau abi šalys vadinamos Šalimis, o kiekviena atskirai – Šalimi, sudarė šią paslaugų teikimo sutartį (toliau – Sutartis):</w:t>
      </w:r>
    </w:p>
    <w:p w14:paraId="000001D1" w14:textId="77777777" w:rsidR="007F0E38" w:rsidRDefault="007F0E38">
      <w:pPr>
        <w:tabs>
          <w:tab w:val="left" w:pos="567"/>
          <w:tab w:val="left" w:pos="1276"/>
          <w:tab w:val="left" w:pos="1418"/>
        </w:tabs>
        <w:ind w:firstLine="567"/>
        <w:rPr>
          <w:sz w:val="24"/>
          <w:szCs w:val="24"/>
        </w:rPr>
      </w:pPr>
    </w:p>
    <w:p w14:paraId="000001D2" w14:textId="77777777" w:rsidR="007F0E38" w:rsidRDefault="009D7516">
      <w:pPr>
        <w:numPr>
          <w:ilvl w:val="1"/>
          <w:numId w:val="2"/>
        </w:numPr>
        <w:pBdr>
          <w:top w:val="nil"/>
          <w:left w:val="nil"/>
          <w:bottom w:val="nil"/>
          <w:right w:val="nil"/>
          <w:between w:val="nil"/>
        </w:pBdr>
        <w:tabs>
          <w:tab w:val="left" w:pos="567"/>
          <w:tab w:val="left" w:pos="709"/>
          <w:tab w:val="left" w:pos="1276"/>
          <w:tab w:val="left" w:pos="1418"/>
        </w:tabs>
        <w:spacing w:before="0"/>
        <w:ind w:left="0" w:firstLine="567"/>
        <w:jc w:val="center"/>
        <w:rPr>
          <w:color w:val="000000"/>
          <w:sz w:val="24"/>
          <w:szCs w:val="24"/>
        </w:rPr>
      </w:pPr>
      <w:r>
        <w:rPr>
          <w:b/>
          <w:color w:val="000000"/>
          <w:sz w:val="24"/>
          <w:szCs w:val="24"/>
        </w:rPr>
        <w:t>SUTARTIES DALYKAS</w:t>
      </w:r>
    </w:p>
    <w:p w14:paraId="000001D3" w14:textId="77777777" w:rsidR="007F0E38" w:rsidRDefault="009D7516">
      <w:pPr>
        <w:numPr>
          <w:ilvl w:val="1"/>
          <w:numId w:val="3"/>
        </w:numPr>
        <w:pBdr>
          <w:top w:val="nil"/>
          <w:left w:val="nil"/>
          <w:bottom w:val="nil"/>
          <w:right w:val="nil"/>
          <w:between w:val="nil"/>
        </w:pBdr>
        <w:tabs>
          <w:tab w:val="left" w:pos="567"/>
          <w:tab w:val="left" w:pos="709"/>
          <w:tab w:val="left" w:pos="1276"/>
          <w:tab w:val="left" w:pos="1418"/>
        </w:tabs>
        <w:spacing w:before="0"/>
        <w:ind w:left="0" w:firstLine="567"/>
        <w:rPr>
          <w:color w:val="000000"/>
          <w:sz w:val="24"/>
          <w:szCs w:val="24"/>
        </w:rPr>
      </w:pPr>
      <w:r>
        <w:rPr>
          <w:color w:val="000000"/>
          <w:sz w:val="24"/>
          <w:szCs w:val="24"/>
        </w:rPr>
        <w:t xml:space="preserve">Šia Sutartimi Vykdytojas įsipareigoja Užsakovui suteikti Rinkodaros strategijos įgyvendinimo paslaugas (toliau – Paslaugos) techninėje specifikacijoje numatyta tvarka ir terminais, o Užsakovas įsipareigoja apmokėti Vykdytojui už tinkamai suteiktas Paslaugas. </w:t>
      </w:r>
    </w:p>
    <w:p w14:paraId="000001D4" w14:textId="77777777" w:rsidR="007F0E38" w:rsidRDefault="009D7516">
      <w:pPr>
        <w:numPr>
          <w:ilvl w:val="1"/>
          <w:numId w:val="3"/>
        </w:numPr>
        <w:pBdr>
          <w:top w:val="nil"/>
          <w:left w:val="nil"/>
          <w:bottom w:val="nil"/>
          <w:right w:val="nil"/>
          <w:between w:val="nil"/>
        </w:pBdr>
        <w:tabs>
          <w:tab w:val="left" w:pos="567"/>
          <w:tab w:val="left" w:pos="709"/>
          <w:tab w:val="left" w:pos="1276"/>
          <w:tab w:val="left" w:pos="1418"/>
        </w:tabs>
        <w:spacing w:before="0"/>
        <w:ind w:left="0" w:firstLine="567"/>
        <w:rPr>
          <w:color w:val="000000"/>
          <w:sz w:val="24"/>
          <w:szCs w:val="24"/>
        </w:rPr>
      </w:pPr>
      <w:r>
        <w:rPr>
          <w:color w:val="000000"/>
          <w:sz w:val="24"/>
          <w:szCs w:val="24"/>
        </w:rPr>
        <w:t>Perkamų paslaugų kiekiai nurodyti techninėje specifikacijoje (priedas Nr. 1). Užsakovas neįsipareigoja užsakyti viso numatyto paslaugų kiekio.</w:t>
      </w:r>
    </w:p>
    <w:p w14:paraId="000001D5" w14:textId="77777777" w:rsidR="007F0E38" w:rsidRDefault="009D7516">
      <w:pPr>
        <w:numPr>
          <w:ilvl w:val="1"/>
          <w:numId w:val="3"/>
        </w:numPr>
        <w:pBdr>
          <w:top w:val="nil"/>
          <w:left w:val="nil"/>
          <w:bottom w:val="nil"/>
          <w:right w:val="nil"/>
          <w:between w:val="nil"/>
        </w:pBdr>
        <w:tabs>
          <w:tab w:val="left" w:pos="567"/>
          <w:tab w:val="left" w:pos="709"/>
          <w:tab w:val="left" w:pos="1276"/>
          <w:tab w:val="left" w:pos="1418"/>
        </w:tabs>
        <w:spacing w:before="0"/>
        <w:ind w:left="0" w:firstLine="567"/>
        <w:rPr>
          <w:color w:val="000000"/>
          <w:sz w:val="24"/>
          <w:szCs w:val="24"/>
        </w:rPr>
      </w:pPr>
      <w:r>
        <w:rPr>
          <w:color w:val="000000"/>
          <w:sz w:val="24"/>
          <w:szCs w:val="24"/>
        </w:rPr>
        <w:t xml:space="preserve">Vykdytojas patvirtina, kad jam yra žinoma, jog Paslaugos yra teikiamos Užsakovui vykdant/įgyvendinant ________________ projektą, kurio pavadinimas yra </w:t>
      </w:r>
      <w:r>
        <w:rPr>
          <w:color w:val="222222"/>
          <w:sz w:val="24"/>
          <w:szCs w:val="24"/>
          <w:highlight w:val="white"/>
        </w:rPr>
        <w:t>_____________</w:t>
      </w:r>
      <w:r>
        <w:rPr>
          <w:color w:val="000000"/>
          <w:sz w:val="24"/>
          <w:szCs w:val="24"/>
        </w:rPr>
        <w:t xml:space="preserve">. </w:t>
      </w:r>
    </w:p>
    <w:p w14:paraId="000001D6" w14:textId="77777777" w:rsidR="007F0E38" w:rsidRDefault="007F0E38">
      <w:pPr>
        <w:tabs>
          <w:tab w:val="left" w:pos="567"/>
          <w:tab w:val="left" w:pos="709"/>
          <w:tab w:val="left" w:pos="1276"/>
          <w:tab w:val="left" w:pos="1418"/>
        </w:tabs>
        <w:ind w:firstLine="567"/>
        <w:rPr>
          <w:sz w:val="24"/>
          <w:szCs w:val="24"/>
        </w:rPr>
      </w:pPr>
    </w:p>
    <w:p w14:paraId="000001D7" w14:textId="77777777" w:rsidR="007F0E38" w:rsidRDefault="009D7516">
      <w:pPr>
        <w:numPr>
          <w:ilvl w:val="0"/>
          <w:numId w:val="2"/>
        </w:numPr>
        <w:tabs>
          <w:tab w:val="left" w:pos="567"/>
          <w:tab w:val="left" w:pos="709"/>
          <w:tab w:val="left" w:pos="1276"/>
          <w:tab w:val="left" w:pos="1418"/>
        </w:tabs>
        <w:spacing w:before="0"/>
        <w:ind w:left="0" w:firstLine="567"/>
        <w:jc w:val="center"/>
        <w:rPr>
          <w:b/>
          <w:sz w:val="24"/>
          <w:szCs w:val="24"/>
        </w:rPr>
      </w:pPr>
      <w:r>
        <w:rPr>
          <w:b/>
          <w:sz w:val="24"/>
          <w:szCs w:val="24"/>
        </w:rPr>
        <w:t>ŠALIŲ TEISĖS IR PAREIGOS</w:t>
      </w:r>
    </w:p>
    <w:p w14:paraId="000001D8" w14:textId="77777777" w:rsidR="007F0E38" w:rsidRDefault="009D7516">
      <w:pPr>
        <w:numPr>
          <w:ilvl w:val="1"/>
          <w:numId w:val="4"/>
        </w:numPr>
        <w:pBdr>
          <w:top w:val="nil"/>
          <w:left w:val="nil"/>
          <w:bottom w:val="nil"/>
          <w:right w:val="nil"/>
          <w:between w:val="nil"/>
        </w:pBdr>
        <w:tabs>
          <w:tab w:val="left" w:pos="567"/>
          <w:tab w:val="left" w:pos="709"/>
          <w:tab w:val="left" w:pos="1276"/>
          <w:tab w:val="left" w:pos="1418"/>
        </w:tabs>
        <w:spacing w:before="0"/>
        <w:ind w:left="0" w:firstLine="567"/>
        <w:rPr>
          <w:b/>
          <w:color w:val="000000"/>
          <w:sz w:val="24"/>
          <w:szCs w:val="24"/>
        </w:rPr>
      </w:pPr>
      <w:r>
        <w:rPr>
          <w:color w:val="000000"/>
          <w:sz w:val="24"/>
          <w:szCs w:val="24"/>
        </w:rPr>
        <w:t>Šia Sutartimi Vykdytojas įsipareigoja:</w:t>
      </w:r>
    </w:p>
    <w:p w14:paraId="000001D9" w14:textId="77777777" w:rsidR="007F0E38" w:rsidRDefault="009D7516">
      <w:pPr>
        <w:numPr>
          <w:ilvl w:val="2"/>
          <w:numId w:val="2"/>
        </w:numPr>
        <w:tabs>
          <w:tab w:val="left" w:pos="567"/>
          <w:tab w:val="left" w:pos="709"/>
          <w:tab w:val="left" w:pos="1276"/>
          <w:tab w:val="left" w:pos="1418"/>
        </w:tabs>
        <w:spacing w:before="0"/>
        <w:ind w:left="0" w:firstLine="567"/>
        <w:rPr>
          <w:sz w:val="24"/>
          <w:szCs w:val="24"/>
        </w:rPr>
      </w:pPr>
      <w:r>
        <w:rPr>
          <w:sz w:val="24"/>
          <w:szCs w:val="24"/>
        </w:rPr>
        <w:t xml:space="preserve">Teikti Paslaugas rūpestingai bei efektyviai, pagal geriausius visuotinai pripažįstamus profesinius, techninius standartus ir praktiką, panaudodamas savo </w:t>
      </w:r>
      <w:r>
        <w:rPr>
          <w:i/>
          <w:sz w:val="24"/>
          <w:szCs w:val="24"/>
        </w:rPr>
        <w:t>know how</w:t>
      </w:r>
      <w:r>
        <w:rPr>
          <w:sz w:val="24"/>
          <w:szCs w:val="24"/>
        </w:rPr>
        <w:t xml:space="preserve"> bei visus reikiamus įgūdžius ir žinias. Teikdamas Paslaugas Vykdytojas privalo veikti sąžiningai ir protingai, kad tai labiausiai atitiktų Užsakovo interesus;</w:t>
      </w:r>
    </w:p>
    <w:p w14:paraId="000001DA" w14:textId="77777777" w:rsidR="007F0E38" w:rsidRDefault="009D7516">
      <w:pPr>
        <w:numPr>
          <w:ilvl w:val="2"/>
          <w:numId w:val="2"/>
        </w:numPr>
        <w:tabs>
          <w:tab w:val="left" w:pos="567"/>
          <w:tab w:val="left" w:pos="709"/>
          <w:tab w:val="left" w:pos="1276"/>
          <w:tab w:val="left" w:pos="1418"/>
        </w:tabs>
        <w:spacing w:before="0"/>
        <w:ind w:left="0" w:firstLine="567"/>
        <w:rPr>
          <w:sz w:val="24"/>
          <w:szCs w:val="24"/>
        </w:rPr>
      </w:pPr>
      <w:r>
        <w:rPr>
          <w:sz w:val="24"/>
          <w:szCs w:val="24"/>
        </w:rPr>
        <w:t>Tinkamai ir laiku suteikti nurodytas Paslaugas;</w:t>
      </w:r>
    </w:p>
    <w:p w14:paraId="000001DB" w14:textId="77777777" w:rsidR="007F0E38" w:rsidRDefault="009D7516">
      <w:pPr>
        <w:numPr>
          <w:ilvl w:val="2"/>
          <w:numId w:val="2"/>
        </w:numPr>
        <w:tabs>
          <w:tab w:val="left" w:pos="567"/>
          <w:tab w:val="left" w:pos="709"/>
          <w:tab w:val="left" w:pos="1276"/>
          <w:tab w:val="left" w:pos="1418"/>
        </w:tabs>
        <w:spacing w:before="0"/>
        <w:ind w:left="0" w:firstLine="567"/>
        <w:rPr>
          <w:sz w:val="24"/>
          <w:szCs w:val="24"/>
        </w:rPr>
      </w:pPr>
      <w:r>
        <w:rPr>
          <w:sz w:val="24"/>
          <w:szCs w:val="24"/>
        </w:rPr>
        <w:t>Laikytis konfidencialumo, neatskleisti žodžiu, raštu ar kitokiu būdu tretiesiems asmenims jokios informacijos, su kuria Šalis buvo supažindinta arba ji tapo Vykdytojui žinoma ar prieinama, vykdant savo įsipareigojimus pagal šią Sutartį, išskyrus įstatymų numatytus atvejus;</w:t>
      </w:r>
    </w:p>
    <w:p w14:paraId="000001DC" w14:textId="77777777" w:rsidR="007F0E38" w:rsidRDefault="009D7516">
      <w:pPr>
        <w:numPr>
          <w:ilvl w:val="2"/>
          <w:numId w:val="2"/>
        </w:numPr>
        <w:tabs>
          <w:tab w:val="left" w:pos="567"/>
          <w:tab w:val="left" w:pos="709"/>
          <w:tab w:val="left" w:pos="1276"/>
          <w:tab w:val="left" w:pos="1418"/>
        </w:tabs>
        <w:spacing w:before="0"/>
        <w:ind w:left="0" w:firstLine="567"/>
        <w:rPr>
          <w:sz w:val="24"/>
          <w:szCs w:val="24"/>
        </w:rPr>
      </w:pPr>
      <w:r>
        <w:rPr>
          <w:sz w:val="24"/>
          <w:szCs w:val="24"/>
        </w:rPr>
        <w:t>Saugoti ir neatskleisti bei niekur kitur, išskyrus šios Sutarties vykdymą, nepanaudoti šios Sutarties vykdymo metu gautos informacijos, susijusios su (ar esančios) asmens duomenimis. Vykdytojas patvirtina, kad informacija, susijusi su asmens duomenimis bus naudojama tik šios Sutarties vykdymo laikotarpiu, saugoma ir sunaikinta vadovaujantis Bendrųjų dokumentų saugojimo terminų rodyklės nuostatomis;</w:t>
      </w:r>
    </w:p>
    <w:p w14:paraId="000001DD" w14:textId="77777777" w:rsidR="007F0E38" w:rsidRDefault="009D7516">
      <w:pPr>
        <w:numPr>
          <w:ilvl w:val="2"/>
          <w:numId w:val="2"/>
        </w:numPr>
        <w:tabs>
          <w:tab w:val="left" w:pos="567"/>
          <w:tab w:val="left" w:pos="709"/>
          <w:tab w:val="left" w:pos="1276"/>
          <w:tab w:val="left" w:pos="1418"/>
        </w:tabs>
        <w:spacing w:before="0"/>
        <w:ind w:left="0" w:firstLine="567"/>
        <w:rPr>
          <w:sz w:val="24"/>
          <w:szCs w:val="24"/>
        </w:rPr>
      </w:pPr>
      <w:r>
        <w:rPr>
          <w:sz w:val="24"/>
          <w:szCs w:val="24"/>
        </w:rPr>
        <w:t>Atsižvelgiant į Užsakovo, Vykdytojui raštu, įskaitant, bet neapsiribojant elektroniniu paštu, pateiktas pastabas dėl Paslaugų kokybės, neatitinkančios Sutartyje nustatytų reikalavimų, per Užsakovo nustatytą protingą terminą ištaisyti teikiamų Paslaugų kokybės trūkumus;</w:t>
      </w:r>
    </w:p>
    <w:p w14:paraId="000001DE" w14:textId="77777777" w:rsidR="007F0E38" w:rsidRDefault="009D7516">
      <w:pPr>
        <w:numPr>
          <w:ilvl w:val="2"/>
          <w:numId w:val="2"/>
        </w:numPr>
        <w:tabs>
          <w:tab w:val="left" w:pos="567"/>
          <w:tab w:val="left" w:pos="709"/>
          <w:tab w:val="left" w:pos="1276"/>
          <w:tab w:val="left" w:pos="1418"/>
        </w:tabs>
        <w:spacing w:before="0"/>
        <w:ind w:left="0" w:firstLine="567"/>
        <w:rPr>
          <w:sz w:val="24"/>
          <w:szCs w:val="24"/>
        </w:rPr>
      </w:pPr>
      <w:r>
        <w:rPr>
          <w:sz w:val="24"/>
          <w:szCs w:val="24"/>
        </w:rPr>
        <w:t>Vykdytojas teikdamas Paslaugas turi laikytis Sutartyje ir atitinkamuose teisės aktuose nustatytų reikalavimų;</w:t>
      </w:r>
    </w:p>
    <w:p w14:paraId="000001DF" w14:textId="77777777" w:rsidR="007F0E38" w:rsidRDefault="009D7516">
      <w:pPr>
        <w:numPr>
          <w:ilvl w:val="2"/>
          <w:numId w:val="2"/>
        </w:numPr>
        <w:tabs>
          <w:tab w:val="left" w:pos="567"/>
          <w:tab w:val="left" w:pos="709"/>
          <w:tab w:val="left" w:pos="1276"/>
          <w:tab w:val="left" w:pos="1418"/>
        </w:tabs>
        <w:spacing w:before="0"/>
        <w:ind w:left="0" w:firstLine="567"/>
        <w:rPr>
          <w:sz w:val="24"/>
          <w:szCs w:val="24"/>
        </w:rPr>
      </w:pPr>
      <w:r>
        <w:rPr>
          <w:sz w:val="24"/>
          <w:szCs w:val="24"/>
        </w:rPr>
        <w:t>Nedelsiant raštu informuoti Užsakovą apie bet kurias aplinkybes, kurios trukdo ar gali sutrukdyti Vykdytojui tinkamai ir laiku suteikti Paslaugas.</w:t>
      </w:r>
    </w:p>
    <w:p w14:paraId="000001E0" w14:textId="77777777" w:rsidR="007F0E38" w:rsidRDefault="009D7516">
      <w:pPr>
        <w:numPr>
          <w:ilvl w:val="1"/>
          <w:numId w:val="4"/>
        </w:numPr>
        <w:pBdr>
          <w:top w:val="nil"/>
          <w:left w:val="nil"/>
          <w:bottom w:val="nil"/>
          <w:right w:val="nil"/>
          <w:between w:val="nil"/>
        </w:pBdr>
        <w:tabs>
          <w:tab w:val="left" w:pos="567"/>
          <w:tab w:val="left" w:pos="709"/>
          <w:tab w:val="left" w:pos="1276"/>
          <w:tab w:val="left" w:pos="1418"/>
        </w:tabs>
        <w:spacing w:before="0"/>
        <w:ind w:left="0" w:firstLine="567"/>
        <w:rPr>
          <w:color w:val="000000"/>
          <w:sz w:val="24"/>
          <w:szCs w:val="24"/>
        </w:rPr>
      </w:pPr>
      <w:r>
        <w:rPr>
          <w:color w:val="000000"/>
          <w:sz w:val="24"/>
          <w:szCs w:val="24"/>
        </w:rPr>
        <w:t>Vykdytojas turi teisę:</w:t>
      </w:r>
    </w:p>
    <w:p w14:paraId="000001E1"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lastRenderedPageBreak/>
        <w:t>Reikalauti pateikti ir gauti visus pirminius dokumentus, reikalingus tinkamam Paslaugų suteikimui ar kitų savo įsipareigojimų pagal šią Sutartį vykdymui;</w:t>
      </w:r>
    </w:p>
    <w:p w14:paraId="000001E2"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Gauti reikiamus paaiškinimus iš Užsakovo, esant būtinumui – raštiškus paaiškinimus, susijusius su tinkamu Paslaugų suteikimu;</w:t>
      </w:r>
    </w:p>
    <w:p w14:paraId="000001E3"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Už atliekamą darbą laiku gauti apmokėjimą, nurodytą šios Sutarties 3 dalyje.;</w:t>
      </w:r>
    </w:p>
    <w:p w14:paraId="000001E4"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Užsakovui nevykdant ar netinkamai vykdant šios Sutarties 2.3 punkte nurodytus įsipareigojimus, ne mažiau kaip prieš 14 (keturiolika) dienų raštiškai įspėti Užsakovą apie vienašališką sutarties nutraukimą.</w:t>
      </w:r>
    </w:p>
    <w:p w14:paraId="000001E5" w14:textId="77777777"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Šia sutartimi Užsakovas įsipareigoja:</w:t>
      </w:r>
    </w:p>
    <w:p w14:paraId="000001E6"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Sudaryti Vykdytojui visas reikalingas ir būtinas sąlygas tinkamam Paslaugų teikimui, bei Vykdytojo įsipareigojimų pagal Sutartį įvykdymui;</w:t>
      </w:r>
    </w:p>
    <w:p w14:paraId="000001E7"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Suteikti Vykdytojui visą būtiną informaciją, reikalingą Paslaugoms teikti;</w:t>
      </w:r>
    </w:p>
    <w:p w14:paraId="000001E8"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Mokėti už tinkamai suteiktas Paslaugas pagal šios Sutarties 3 dalyje numatytą atsiskaitymo tvarką;</w:t>
      </w:r>
    </w:p>
    <w:p w14:paraId="000001E9"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Pavėlavęs sumokėti Vykdytojui atlyginimą už tinkamai suteiktas Paslaugas, Užsakovas įsipareigoja sumokėti delspinigius po 0,02 (dvi šimtąsias) procento nuo vėluojamos sumokėti sumos už kiekvieną pradelstą atsiskaityti dieną, Vykdytojui to pareikalavus raštu;</w:t>
      </w:r>
    </w:p>
    <w:p w14:paraId="000001EA"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Vykdyti kitus įsipareigojimus, nustatytus Sutartyje ir atitinkamuose teisės aktuose.</w:t>
      </w:r>
    </w:p>
    <w:p w14:paraId="000001EB" w14:textId="77777777"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Užsakovas turi teisę:</w:t>
      </w:r>
    </w:p>
    <w:p w14:paraId="000001EC"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Gauti (pasirinktinai raštu arba žodžiu) paaiškinimus į jam iškilusius klausimus, susijusius su tinkamu Paslaugų teikimu;</w:t>
      </w:r>
    </w:p>
    <w:p w14:paraId="000001ED" w14:textId="77777777" w:rsidR="007F0E38" w:rsidRDefault="009D7516">
      <w:pPr>
        <w:numPr>
          <w:ilvl w:val="2"/>
          <w:numId w:val="4"/>
        </w:numPr>
        <w:tabs>
          <w:tab w:val="left" w:pos="567"/>
          <w:tab w:val="left" w:pos="709"/>
          <w:tab w:val="left" w:pos="1276"/>
          <w:tab w:val="left" w:pos="1418"/>
        </w:tabs>
        <w:spacing w:before="0"/>
        <w:ind w:left="0" w:firstLine="567"/>
        <w:rPr>
          <w:sz w:val="24"/>
          <w:szCs w:val="24"/>
        </w:rPr>
      </w:pPr>
      <w:r>
        <w:rPr>
          <w:sz w:val="24"/>
          <w:szCs w:val="24"/>
        </w:rPr>
        <w:t>Vykdytojui nevykdant ar netinkamai vykdant šios sutarties 2.1 punkte nurodytus įsipareigojimus, ne mažiau kaip prieš 14 (keturiolika) dienų raštiškai įspėti Vykdytoją apie vienašališką sutarties nutraukimą.</w:t>
      </w:r>
    </w:p>
    <w:p w14:paraId="000001EE" w14:textId="77777777" w:rsidR="007F0E38" w:rsidRDefault="007F0E38">
      <w:pPr>
        <w:tabs>
          <w:tab w:val="left" w:pos="567"/>
          <w:tab w:val="left" w:pos="709"/>
          <w:tab w:val="left" w:pos="1276"/>
          <w:tab w:val="left" w:pos="1418"/>
        </w:tabs>
        <w:ind w:firstLine="567"/>
        <w:rPr>
          <w:sz w:val="24"/>
          <w:szCs w:val="24"/>
        </w:rPr>
      </w:pPr>
    </w:p>
    <w:p w14:paraId="000001EF" w14:textId="77777777" w:rsidR="007F0E38" w:rsidRDefault="009D7516">
      <w:pPr>
        <w:numPr>
          <w:ilvl w:val="0"/>
          <w:numId w:val="4"/>
        </w:numPr>
        <w:tabs>
          <w:tab w:val="left" w:pos="567"/>
          <w:tab w:val="left" w:pos="709"/>
          <w:tab w:val="left" w:pos="1276"/>
          <w:tab w:val="left" w:pos="1418"/>
        </w:tabs>
        <w:spacing w:before="0"/>
        <w:ind w:left="0" w:firstLine="567"/>
        <w:jc w:val="center"/>
        <w:rPr>
          <w:sz w:val="24"/>
          <w:szCs w:val="24"/>
        </w:rPr>
      </w:pPr>
      <w:r>
        <w:rPr>
          <w:b/>
          <w:sz w:val="24"/>
          <w:szCs w:val="24"/>
        </w:rPr>
        <w:t>ATSAKOMYBĖ UŽ SUTARTIES SĄLYGŲ NEVYKDYMĄ</w:t>
      </w:r>
    </w:p>
    <w:p w14:paraId="000001F0" w14:textId="77777777"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Šalys įsipareigoja susilaikyti nuo veiksmų, kurie pažeistų kitos Šalies teises ar padarytų jai nuostolių. Kiekviena Šalis privalo atlyginti kitai Šaliai visus tiesioginius nuostolius, kuriuos patirs kita Šalis dėl kaltosios Šalies šioje Sutartyje numatytų įsipareigojimų nevykdymo ar netinkamo vykdymo.</w:t>
      </w:r>
    </w:p>
    <w:p w14:paraId="000001F1" w14:textId="77777777"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Sutarties Šalis, delsianti laiku pagal šią Sutartį įvykdyti savo įsipareigojimus, už kiekvieną uždelstą dieną moka 0,02 % (dvi šimtąsias procento) dydžio delspinigius nuo neįvykdytų įsipareigojimų vertės.</w:t>
      </w:r>
    </w:p>
    <w:p w14:paraId="000001F2" w14:textId="77777777"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Šalis atleidžiama nuo atsakomybės už Sutarties nevykdymą, jeigu ji įrodo, kad Sutartis neįvykdyta dėl aplinkybių, kurių ji negalėjo kontroliuoti bei protingai numatyti Sutarties sudarymo metu, ir kad negalėjo užkirsti kelio šių aplinkybių ar jų pasekmių atsiradimui. Nenugalima jėga (</w:t>
      </w:r>
      <w:r>
        <w:rPr>
          <w:i/>
          <w:sz w:val="24"/>
          <w:szCs w:val="24"/>
        </w:rPr>
        <w:t>force majeure</w:t>
      </w:r>
      <w:r>
        <w:rPr>
          <w:sz w:val="24"/>
          <w:szCs w:val="24"/>
        </w:rPr>
        <w:t>) nelaikoma tai, kad Šalis neturi reikiamų finansinių išteklių arba skolininko kontrahentai pažeidžia savo prievoles.</w:t>
      </w:r>
    </w:p>
    <w:p w14:paraId="000001F3" w14:textId="4FD4DDAE"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 xml:space="preserve">Šalis, negalinti vykdyti savo įsipareigojimų dėl </w:t>
      </w:r>
      <w:r>
        <w:rPr>
          <w:i/>
          <w:sz w:val="24"/>
          <w:szCs w:val="24"/>
        </w:rPr>
        <w:t>force majeure</w:t>
      </w:r>
      <w:r>
        <w:rPr>
          <w:sz w:val="24"/>
          <w:szCs w:val="24"/>
        </w:rPr>
        <w:t xml:space="preserve"> aplinkybių, privalo kaip galima greičiau, bet ne vėliau kaip per 14 (keturiolika) dienų, pranešti apie tai kitai Šaliai. Šios pareigos neįvykdžiusi Šalis privalo atlyginti dėl nepranešimo atsiradusius kitos Šalies tiesioginius nuostolius.</w:t>
      </w:r>
    </w:p>
    <w:p w14:paraId="000001F4" w14:textId="139B81F2"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 xml:space="preserve">Jei Sutartis dėl </w:t>
      </w:r>
      <w:r>
        <w:rPr>
          <w:i/>
          <w:sz w:val="24"/>
          <w:szCs w:val="24"/>
        </w:rPr>
        <w:t>force majeure</w:t>
      </w:r>
      <w:r>
        <w:rPr>
          <w:sz w:val="24"/>
          <w:szCs w:val="24"/>
        </w:rPr>
        <w:t xml:space="preserve"> aplinkybių tinkamai nevykdoma ilgiau kaip 3 (tris) mėnesius, bet kuri iš Šalių gali vienašališkai nutraukti Sutartį, įspėjusi kitą šalį per 14 (keturiolika) dienų.</w:t>
      </w:r>
    </w:p>
    <w:p w14:paraId="000001F5" w14:textId="77777777" w:rsidR="007F0E38" w:rsidRDefault="007F0E38">
      <w:pPr>
        <w:tabs>
          <w:tab w:val="left" w:pos="567"/>
          <w:tab w:val="left" w:pos="709"/>
          <w:tab w:val="left" w:pos="1276"/>
          <w:tab w:val="left" w:pos="1418"/>
        </w:tabs>
        <w:ind w:firstLine="567"/>
        <w:rPr>
          <w:sz w:val="24"/>
          <w:szCs w:val="24"/>
        </w:rPr>
      </w:pPr>
    </w:p>
    <w:p w14:paraId="000001F6" w14:textId="77777777" w:rsidR="007F0E38" w:rsidRDefault="009D7516">
      <w:pPr>
        <w:numPr>
          <w:ilvl w:val="0"/>
          <w:numId w:val="4"/>
        </w:numPr>
        <w:tabs>
          <w:tab w:val="left" w:pos="567"/>
          <w:tab w:val="left" w:pos="709"/>
          <w:tab w:val="left" w:pos="1276"/>
          <w:tab w:val="left" w:pos="1418"/>
        </w:tabs>
        <w:spacing w:before="0"/>
        <w:ind w:left="0" w:firstLine="567"/>
        <w:jc w:val="center"/>
        <w:rPr>
          <w:b/>
          <w:sz w:val="24"/>
          <w:szCs w:val="24"/>
        </w:rPr>
      </w:pPr>
      <w:r>
        <w:rPr>
          <w:b/>
          <w:sz w:val="24"/>
          <w:szCs w:val="24"/>
        </w:rPr>
        <w:t>PASLAUGŲ KAINA IR ATSISKAITYMO TVARKA</w:t>
      </w:r>
    </w:p>
    <w:p w14:paraId="000001F7" w14:textId="77777777"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 xml:space="preserve">Į Sutarties kainą yra įskaitoma Paslaugos kaina, visi mokesčiai ir rinkliavos, kurios galioja Sutarties sudarymo dieną ir kitos išlaidos, susijusios su Sutarties vykdymu. Šalys susitaria, kad Sutarties </w:t>
      </w:r>
      <w:r>
        <w:rPr>
          <w:sz w:val="24"/>
          <w:szCs w:val="24"/>
        </w:rPr>
        <w:lastRenderedPageBreak/>
        <w:t>kaina už šios Sutarties 1.1 p. nurodytas Paslaugas yra _______</w:t>
      </w:r>
      <w:r>
        <w:rPr>
          <w:b/>
          <w:sz w:val="24"/>
          <w:szCs w:val="24"/>
        </w:rPr>
        <w:t xml:space="preserve"> </w:t>
      </w:r>
      <w:r>
        <w:rPr>
          <w:sz w:val="24"/>
          <w:szCs w:val="24"/>
        </w:rPr>
        <w:t>Eur (_________ eurai ir ____ ct), kuri susideda iš:</w:t>
      </w:r>
    </w:p>
    <w:p w14:paraId="000001F8" w14:textId="77777777" w:rsidR="007F0E38" w:rsidRDefault="009D7516">
      <w:pPr>
        <w:numPr>
          <w:ilvl w:val="2"/>
          <w:numId w:val="4"/>
        </w:numPr>
        <w:pBdr>
          <w:top w:val="nil"/>
          <w:left w:val="nil"/>
          <w:bottom w:val="nil"/>
          <w:right w:val="nil"/>
          <w:between w:val="nil"/>
        </w:pBdr>
        <w:tabs>
          <w:tab w:val="left" w:pos="567"/>
          <w:tab w:val="left" w:pos="709"/>
          <w:tab w:val="left" w:pos="1276"/>
          <w:tab w:val="left" w:pos="1418"/>
        </w:tabs>
        <w:spacing w:before="0"/>
        <w:ind w:left="0" w:firstLine="567"/>
        <w:rPr>
          <w:color w:val="000000"/>
          <w:sz w:val="24"/>
          <w:szCs w:val="24"/>
        </w:rPr>
      </w:pPr>
      <w:r>
        <w:rPr>
          <w:color w:val="000000"/>
          <w:sz w:val="24"/>
          <w:szCs w:val="24"/>
        </w:rPr>
        <w:t>Paslaugų įkainių, kurie nurodyti pasiūlymo formoje (priedas Nr. 3).</w:t>
      </w:r>
    </w:p>
    <w:p w14:paraId="000001F9" w14:textId="6F57BA85"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Šalys susitaria, kad Sutarties vykdymui pradėti, ne vėliau kaip per 10 (dešimt) dienų nuo Sutarties pasirašymo dienos.</w:t>
      </w:r>
    </w:p>
    <w:p w14:paraId="000001FA" w14:textId="77777777" w:rsidR="007F0E38" w:rsidRDefault="009D7516">
      <w:pPr>
        <w:numPr>
          <w:ilvl w:val="1"/>
          <w:numId w:val="4"/>
        </w:numPr>
        <w:tabs>
          <w:tab w:val="left" w:pos="567"/>
          <w:tab w:val="left" w:pos="709"/>
          <w:tab w:val="left" w:pos="1276"/>
          <w:tab w:val="left" w:pos="1418"/>
        </w:tabs>
        <w:spacing w:before="0"/>
        <w:ind w:left="0" w:firstLine="567"/>
        <w:rPr>
          <w:sz w:val="24"/>
          <w:szCs w:val="24"/>
        </w:rPr>
      </w:pPr>
      <w:r>
        <w:rPr>
          <w:sz w:val="24"/>
          <w:szCs w:val="24"/>
        </w:rPr>
        <w:t>Šalys susitaria, kad Vykdytojui pateikus Paslaugų priėmimo – perdavimo aktą (-us) kartu su išrašytą sąskaitą faktūrą už atliktas/suteiktas Sutarties 1.1 p. numatytas Paslaugas, per 5 (penkias)</w:t>
      </w:r>
      <w:r>
        <w:rPr>
          <w:color w:val="FF0000"/>
          <w:sz w:val="24"/>
          <w:szCs w:val="24"/>
        </w:rPr>
        <w:t xml:space="preserve"> </w:t>
      </w:r>
      <w:r>
        <w:rPr>
          <w:sz w:val="24"/>
          <w:szCs w:val="24"/>
        </w:rPr>
        <w:t xml:space="preserve">darbo dienas Užsakovas apmokės likusią Sutarties 4.1. p. nurodytos kainos dalį už tinkamai suteiktas Paslaugas į Vykdytojo sąskaitą, nurodytą Sutartyje. </w:t>
      </w:r>
    </w:p>
    <w:p w14:paraId="000001FB" w14:textId="77777777" w:rsidR="007F0E38" w:rsidRDefault="007F0E38">
      <w:pPr>
        <w:tabs>
          <w:tab w:val="left" w:pos="567"/>
          <w:tab w:val="left" w:pos="709"/>
          <w:tab w:val="left" w:pos="1276"/>
          <w:tab w:val="left" w:pos="1418"/>
        </w:tabs>
        <w:rPr>
          <w:sz w:val="24"/>
          <w:szCs w:val="24"/>
        </w:rPr>
      </w:pPr>
    </w:p>
    <w:p w14:paraId="000001FC" w14:textId="77777777" w:rsidR="007F0E38" w:rsidRDefault="009D7516">
      <w:pPr>
        <w:tabs>
          <w:tab w:val="left" w:pos="567"/>
          <w:tab w:val="left" w:pos="709"/>
          <w:tab w:val="left" w:pos="1276"/>
          <w:tab w:val="left" w:pos="1418"/>
        </w:tabs>
        <w:jc w:val="center"/>
        <w:rPr>
          <w:b/>
          <w:sz w:val="24"/>
          <w:szCs w:val="24"/>
        </w:rPr>
      </w:pPr>
      <w:r>
        <w:rPr>
          <w:b/>
          <w:sz w:val="24"/>
          <w:szCs w:val="24"/>
        </w:rPr>
        <w:t>5.</w:t>
      </w:r>
      <w:r>
        <w:rPr>
          <w:b/>
          <w:sz w:val="24"/>
          <w:szCs w:val="24"/>
        </w:rPr>
        <w:tab/>
        <w:t>SUTARTIES GALIOJIMAS</w:t>
      </w:r>
    </w:p>
    <w:p w14:paraId="000001FD" w14:textId="77777777" w:rsidR="007F0E38" w:rsidRDefault="009D7516">
      <w:pPr>
        <w:tabs>
          <w:tab w:val="left" w:pos="567"/>
          <w:tab w:val="left" w:pos="709"/>
          <w:tab w:val="left" w:pos="1276"/>
          <w:tab w:val="left" w:pos="1418"/>
        </w:tabs>
        <w:rPr>
          <w:sz w:val="24"/>
          <w:szCs w:val="24"/>
        </w:rPr>
      </w:pPr>
      <w:r>
        <w:rPr>
          <w:sz w:val="24"/>
          <w:szCs w:val="24"/>
        </w:rPr>
        <w:t>5.1.</w:t>
      </w:r>
      <w:r>
        <w:rPr>
          <w:sz w:val="24"/>
          <w:szCs w:val="24"/>
        </w:rPr>
        <w:tab/>
        <w:t>Ši Sutartis įsigalioja nuo jos pasirašymo dienos ir galioja iki visiško (galutinio) Sutartyje nurodytų Paslaugų įvykdymo, bet ne ilgiau kaip iki Sutarties 1.3 punkte nurodyto Projekto pabaigos, jeigu ji nėra nutraukiama šios Sutarties 5.2. punkte numatytais pagrindais ir tvarka.</w:t>
      </w:r>
    </w:p>
    <w:p w14:paraId="000001FE" w14:textId="169803D4" w:rsidR="007F0E38" w:rsidRDefault="009D7516">
      <w:pPr>
        <w:tabs>
          <w:tab w:val="left" w:pos="567"/>
          <w:tab w:val="left" w:pos="709"/>
          <w:tab w:val="left" w:pos="1276"/>
          <w:tab w:val="left" w:pos="1418"/>
        </w:tabs>
        <w:rPr>
          <w:sz w:val="24"/>
          <w:szCs w:val="24"/>
        </w:rPr>
      </w:pPr>
      <w:r>
        <w:rPr>
          <w:sz w:val="24"/>
          <w:szCs w:val="24"/>
        </w:rPr>
        <w:t>5.2.</w:t>
      </w:r>
      <w:r>
        <w:rPr>
          <w:sz w:val="24"/>
          <w:szCs w:val="24"/>
        </w:rPr>
        <w:tab/>
        <w:t>Ši Sutartis gali būti nutraukta vienašališkai bet kurios iš Šalių iniciatyva, apie tai raštu įspėjus kitą Šalį ne vėliau kaip prieš 14 (keturiolika) dienų, jeigu yra patenkinamos visos žemiau nurodytos sąlygos:</w:t>
      </w:r>
    </w:p>
    <w:p w14:paraId="000001FF" w14:textId="77777777" w:rsidR="007F0E38" w:rsidRDefault="009D7516">
      <w:pPr>
        <w:tabs>
          <w:tab w:val="left" w:pos="567"/>
          <w:tab w:val="left" w:pos="709"/>
          <w:tab w:val="left" w:pos="1276"/>
          <w:tab w:val="left" w:pos="1418"/>
        </w:tabs>
        <w:rPr>
          <w:sz w:val="24"/>
          <w:szCs w:val="24"/>
        </w:rPr>
      </w:pPr>
      <w:r>
        <w:rPr>
          <w:sz w:val="24"/>
          <w:szCs w:val="24"/>
        </w:rPr>
        <w:t>5.2.1.</w:t>
      </w:r>
      <w:r>
        <w:rPr>
          <w:sz w:val="24"/>
          <w:szCs w:val="24"/>
        </w:rPr>
        <w:tab/>
        <w:t>Viena iš Šalių neįvykdė ar įvykdė netinkamai vieną ar daugiau prievolių, kylančių iš šios Sutarties;</w:t>
      </w:r>
    </w:p>
    <w:p w14:paraId="00000200" w14:textId="77777777" w:rsidR="007F0E38" w:rsidRDefault="009D7516">
      <w:pPr>
        <w:tabs>
          <w:tab w:val="left" w:pos="567"/>
          <w:tab w:val="left" w:pos="709"/>
          <w:tab w:val="left" w:pos="1276"/>
          <w:tab w:val="left" w:pos="1418"/>
        </w:tabs>
        <w:rPr>
          <w:sz w:val="24"/>
          <w:szCs w:val="24"/>
        </w:rPr>
      </w:pPr>
      <w:r>
        <w:rPr>
          <w:sz w:val="24"/>
          <w:szCs w:val="24"/>
        </w:rPr>
        <w:t>5.2.2.</w:t>
      </w:r>
      <w:r>
        <w:rPr>
          <w:sz w:val="24"/>
          <w:szCs w:val="24"/>
        </w:rPr>
        <w:tab/>
        <w:t>Nukentėjusiai Šaliai raštu pareikalavus įvykdyti prievolę ar ištaisyti vykdymo trūkumus, kita Šalis per nukentėjusios Šalies nustatytą protingą terminą to nepadaro;</w:t>
      </w:r>
    </w:p>
    <w:p w14:paraId="00000201" w14:textId="77777777" w:rsidR="007F0E38" w:rsidRDefault="009D7516">
      <w:pPr>
        <w:tabs>
          <w:tab w:val="left" w:pos="567"/>
          <w:tab w:val="left" w:pos="709"/>
          <w:tab w:val="left" w:pos="1276"/>
          <w:tab w:val="left" w:pos="1418"/>
        </w:tabs>
        <w:rPr>
          <w:sz w:val="24"/>
          <w:szCs w:val="24"/>
        </w:rPr>
      </w:pPr>
      <w:r>
        <w:rPr>
          <w:sz w:val="24"/>
          <w:szCs w:val="24"/>
        </w:rPr>
        <w:t>5.3.</w:t>
      </w:r>
      <w:r>
        <w:rPr>
          <w:sz w:val="24"/>
          <w:szCs w:val="24"/>
        </w:rPr>
        <w:tab/>
        <w:t>Jeigu Sutartis buvo nutraukta prieš terminą, Sutartį pažeidusi Šalis kitai Šaliai privalo atlyginti visus dėl to patirtus tiesioginius ir netiesioginius nuostolius.</w:t>
      </w:r>
    </w:p>
    <w:p w14:paraId="00000202" w14:textId="77777777" w:rsidR="007F0E38" w:rsidRDefault="007F0E38">
      <w:pPr>
        <w:tabs>
          <w:tab w:val="center" w:pos="4819"/>
          <w:tab w:val="right" w:pos="9638"/>
          <w:tab w:val="left" w:pos="567"/>
          <w:tab w:val="left" w:pos="709"/>
          <w:tab w:val="left" w:pos="1276"/>
          <w:tab w:val="left" w:pos="1418"/>
        </w:tabs>
        <w:ind w:firstLine="567"/>
        <w:rPr>
          <w:color w:val="000000"/>
          <w:sz w:val="24"/>
          <w:szCs w:val="24"/>
        </w:rPr>
      </w:pPr>
    </w:p>
    <w:p w14:paraId="00000203" w14:textId="77777777" w:rsidR="007F0E38" w:rsidRDefault="009D7516">
      <w:pPr>
        <w:widowControl w:val="0"/>
        <w:numPr>
          <w:ilvl w:val="0"/>
          <w:numId w:val="5"/>
        </w:numPr>
        <w:pBdr>
          <w:top w:val="nil"/>
          <w:left w:val="nil"/>
          <w:bottom w:val="nil"/>
          <w:right w:val="nil"/>
          <w:between w:val="nil"/>
        </w:pBdr>
        <w:tabs>
          <w:tab w:val="left" w:pos="0"/>
          <w:tab w:val="left" w:pos="426"/>
          <w:tab w:val="left" w:pos="567"/>
          <w:tab w:val="left" w:pos="709"/>
          <w:tab w:val="left" w:pos="1276"/>
          <w:tab w:val="left" w:pos="1418"/>
        </w:tabs>
        <w:spacing w:before="0"/>
        <w:jc w:val="center"/>
        <w:rPr>
          <w:b/>
          <w:color w:val="000000"/>
          <w:sz w:val="24"/>
          <w:szCs w:val="24"/>
        </w:rPr>
      </w:pPr>
      <w:r>
        <w:rPr>
          <w:b/>
          <w:color w:val="000000"/>
          <w:sz w:val="24"/>
          <w:szCs w:val="24"/>
        </w:rPr>
        <w:t>GINČŲ SPRENDIMO TVARKA</w:t>
      </w:r>
    </w:p>
    <w:p w14:paraId="00000204" w14:textId="77777777" w:rsidR="007F0E38" w:rsidRDefault="009D7516">
      <w:pPr>
        <w:tabs>
          <w:tab w:val="center" w:pos="4819"/>
          <w:tab w:val="right" w:pos="9638"/>
          <w:tab w:val="left" w:pos="567"/>
          <w:tab w:val="left" w:pos="709"/>
          <w:tab w:val="left" w:pos="1276"/>
          <w:tab w:val="left" w:pos="1418"/>
        </w:tabs>
        <w:ind w:firstLine="567"/>
        <w:rPr>
          <w:color w:val="000000"/>
          <w:sz w:val="24"/>
          <w:szCs w:val="24"/>
        </w:rPr>
      </w:pPr>
      <w:r>
        <w:rPr>
          <w:color w:val="000000"/>
          <w:sz w:val="24"/>
          <w:szCs w:val="24"/>
        </w:rPr>
        <w:t>Visi ginčai, kylantys iš šios Sutarties ar su ja susiję, sprendžiami derybų būdu. Jeigu per 1 (vieną) mėnesį nuo ginčo pradžios derybose išspręsti ginčo nepavyksta, jis sprendžiamas Lietuvos Respublikos teisme Lietuvos Respublikos įstatymu nustatyta tvarka.</w:t>
      </w:r>
    </w:p>
    <w:p w14:paraId="00000205" w14:textId="77777777" w:rsidR="007F0E38" w:rsidRDefault="007F0E38">
      <w:pPr>
        <w:tabs>
          <w:tab w:val="center" w:pos="4819"/>
          <w:tab w:val="right" w:pos="9638"/>
          <w:tab w:val="left" w:pos="567"/>
          <w:tab w:val="left" w:pos="709"/>
          <w:tab w:val="left" w:pos="1276"/>
          <w:tab w:val="left" w:pos="1418"/>
        </w:tabs>
        <w:rPr>
          <w:color w:val="000000"/>
          <w:sz w:val="24"/>
          <w:szCs w:val="24"/>
        </w:rPr>
      </w:pPr>
    </w:p>
    <w:p w14:paraId="00000206" w14:textId="77777777" w:rsidR="007F0E38" w:rsidRDefault="009D7516">
      <w:pPr>
        <w:pStyle w:val="Heading3"/>
        <w:keepNext w:val="0"/>
        <w:numPr>
          <w:ilvl w:val="0"/>
          <w:numId w:val="5"/>
        </w:numPr>
        <w:tabs>
          <w:tab w:val="left" w:pos="142"/>
          <w:tab w:val="left" w:pos="567"/>
          <w:tab w:val="left" w:pos="709"/>
          <w:tab w:val="left" w:pos="1276"/>
          <w:tab w:val="left" w:pos="1418"/>
        </w:tabs>
        <w:spacing w:before="0"/>
        <w:ind w:left="0" w:firstLine="0"/>
      </w:pPr>
      <w:r>
        <w:t>KITOS NUOSTATOS</w:t>
      </w:r>
    </w:p>
    <w:p w14:paraId="00000207" w14:textId="77777777" w:rsidR="007F0E38" w:rsidRDefault="009D7516">
      <w:pPr>
        <w:pStyle w:val="Heading3"/>
        <w:keepNext w:val="0"/>
        <w:tabs>
          <w:tab w:val="left" w:pos="142"/>
          <w:tab w:val="left" w:pos="567"/>
          <w:tab w:val="left" w:pos="709"/>
          <w:tab w:val="left" w:pos="1276"/>
          <w:tab w:val="left" w:pos="1418"/>
        </w:tabs>
        <w:spacing w:before="0"/>
        <w:jc w:val="both"/>
        <w:rPr>
          <w:b w:val="0"/>
        </w:rPr>
      </w:pPr>
      <w:r>
        <w:rPr>
          <w:b w:val="0"/>
        </w:rPr>
        <w:t xml:space="preserve">7.1. Galioja tik raštu išdėstyti ir abiejų Šalių pasirašyti šios Sutarties pakeitimai ir/arba papildymai. </w:t>
      </w:r>
    </w:p>
    <w:p w14:paraId="00000208" w14:textId="77777777" w:rsidR="007F0E38" w:rsidRDefault="009D7516">
      <w:pPr>
        <w:pStyle w:val="Heading3"/>
        <w:keepNext w:val="0"/>
        <w:tabs>
          <w:tab w:val="left" w:pos="142"/>
          <w:tab w:val="left" w:pos="567"/>
          <w:tab w:val="left" w:pos="709"/>
          <w:tab w:val="left" w:pos="1276"/>
          <w:tab w:val="left" w:pos="1418"/>
        </w:tabs>
        <w:spacing w:before="0"/>
        <w:jc w:val="both"/>
        <w:rPr>
          <w:b w:val="0"/>
        </w:rPr>
      </w:pPr>
      <w:r>
        <w:rPr>
          <w:b w:val="0"/>
        </w:rPr>
        <w:t>7.2. Ši Sutartis sudaryta lietuviu kalba, 2 (dviem) autentiškais vienodą juridinę galią turinčiais egzemplioriais – po 1 (vieną) kiekvienai Sutarties Šaliai.</w:t>
      </w:r>
    </w:p>
    <w:p w14:paraId="00000209" w14:textId="77777777" w:rsidR="007F0E38" w:rsidRDefault="009D7516">
      <w:pPr>
        <w:pStyle w:val="Heading3"/>
        <w:keepNext w:val="0"/>
        <w:tabs>
          <w:tab w:val="left" w:pos="142"/>
          <w:tab w:val="left" w:pos="567"/>
          <w:tab w:val="left" w:pos="709"/>
          <w:tab w:val="left" w:pos="1276"/>
          <w:tab w:val="left" w:pos="1418"/>
        </w:tabs>
        <w:spacing w:before="0"/>
        <w:jc w:val="both"/>
        <w:rPr>
          <w:b w:val="0"/>
        </w:rPr>
      </w:pPr>
      <w:r>
        <w:rPr>
          <w:b w:val="0"/>
        </w:rPr>
        <w:t xml:space="preserve">7.3. Visi pranešimai ir kitas Šalių susirašinėjimas pagal Sutartį įteikiamas Sutarties Šaliai pasirašytinai arba siunčiant paštu, elektroniniu paštu arba faksu, jei Sutartyje nenurodyta kitaip. Laikoma, kad paštu išsiųstas dokumentas gautas trečią darbo dieną, einančią po tos dienos, kai gavėjui siunčiamas dokumentas perduotas pašto paslaugas teikiančiai įmonei, o elektroniniu paštu siųstas dokumentas laikomas gautu kita dieną po elektroninio laiško išsiuntimo. </w:t>
      </w:r>
    </w:p>
    <w:p w14:paraId="0000020A" w14:textId="77777777" w:rsidR="007F0E38" w:rsidRDefault="009D7516">
      <w:pPr>
        <w:pStyle w:val="Heading3"/>
        <w:keepNext w:val="0"/>
        <w:tabs>
          <w:tab w:val="left" w:pos="142"/>
          <w:tab w:val="left" w:pos="567"/>
          <w:tab w:val="left" w:pos="709"/>
          <w:tab w:val="left" w:pos="1276"/>
          <w:tab w:val="left" w:pos="1418"/>
        </w:tabs>
        <w:spacing w:before="0"/>
        <w:jc w:val="both"/>
        <w:rPr>
          <w:b w:val="0"/>
        </w:rPr>
      </w:pPr>
      <w:r>
        <w:rPr>
          <w:b w:val="0"/>
        </w:rPr>
        <w:t>7.4. Pasikeitus adresams, elektroninio pašto adresui, telefonų ir faksų numeriams, banko rekvizitams Sutarties Šalys įsipareigoja apie tai nedelsdamos raštu informuoti viena kitą.</w:t>
      </w:r>
    </w:p>
    <w:p w14:paraId="0000020B" w14:textId="77777777" w:rsidR="007F0E38" w:rsidRDefault="007F0E38">
      <w:pPr>
        <w:tabs>
          <w:tab w:val="left" w:pos="567"/>
          <w:tab w:val="left" w:pos="709"/>
          <w:tab w:val="left" w:pos="1276"/>
          <w:tab w:val="left" w:pos="1418"/>
        </w:tabs>
        <w:ind w:firstLine="567"/>
        <w:rPr>
          <w:sz w:val="24"/>
          <w:szCs w:val="24"/>
        </w:rPr>
      </w:pPr>
    </w:p>
    <w:p w14:paraId="0000020C" w14:textId="77777777" w:rsidR="007F0E38" w:rsidRDefault="009D7516">
      <w:pPr>
        <w:widowControl w:val="0"/>
        <w:numPr>
          <w:ilvl w:val="0"/>
          <w:numId w:val="5"/>
        </w:numPr>
        <w:pBdr>
          <w:top w:val="nil"/>
          <w:left w:val="nil"/>
          <w:bottom w:val="nil"/>
          <w:right w:val="nil"/>
          <w:between w:val="nil"/>
        </w:pBdr>
        <w:tabs>
          <w:tab w:val="left" w:pos="567"/>
          <w:tab w:val="left" w:pos="709"/>
          <w:tab w:val="left" w:pos="1276"/>
          <w:tab w:val="left" w:pos="1418"/>
        </w:tabs>
        <w:spacing w:before="0"/>
        <w:jc w:val="center"/>
        <w:rPr>
          <w:b/>
          <w:color w:val="000000"/>
          <w:sz w:val="24"/>
          <w:szCs w:val="24"/>
        </w:rPr>
      </w:pPr>
      <w:r>
        <w:rPr>
          <w:b/>
          <w:color w:val="000000"/>
          <w:sz w:val="24"/>
          <w:szCs w:val="24"/>
        </w:rPr>
        <w:t>ŠALIŲ REKVIZITAI IR PARAŠAI</w:t>
      </w:r>
    </w:p>
    <w:p w14:paraId="0000020D" w14:textId="77777777" w:rsidR="007F0E38" w:rsidRDefault="009D7516">
      <w:pPr>
        <w:tabs>
          <w:tab w:val="left" w:pos="567"/>
          <w:tab w:val="left" w:pos="1276"/>
          <w:tab w:val="left" w:pos="1418"/>
        </w:tabs>
        <w:ind w:firstLine="567"/>
        <w:rPr>
          <w:b/>
          <w:sz w:val="24"/>
          <w:szCs w:val="24"/>
        </w:rPr>
      </w:pPr>
      <w:r>
        <w:rPr>
          <w:b/>
          <w:sz w:val="24"/>
          <w:szCs w:val="24"/>
        </w:rPr>
        <w:t>UŽSAKOVAS</w:t>
      </w:r>
      <w:r>
        <w:rPr>
          <w:b/>
          <w:sz w:val="24"/>
          <w:szCs w:val="24"/>
        </w:rPr>
        <w:tab/>
      </w:r>
      <w:r>
        <w:rPr>
          <w:b/>
          <w:sz w:val="24"/>
          <w:szCs w:val="24"/>
        </w:rPr>
        <w:tab/>
      </w:r>
      <w:r>
        <w:rPr>
          <w:b/>
          <w:sz w:val="24"/>
          <w:szCs w:val="24"/>
        </w:rPr>
        <w:tab/>
      </w:r>
      <w:r>
        <w:rPr>
          <w:b/>
          <w:sz w:val="24"/>
          <w:szCs w:val="24"/>
        </w:rPr>
        <w:tab/>
        <w:t>VYKDYTOJAS</w:t>
      </w:r>
    </w:p>
    <w:p w14:paraId="0000020E" w14:textId="77777777" w:rsidR="007F0E38" w:rsidRDefault="007F0E38">
      <w:pPr>
        <w:tabs>
          <w:tab w:val="left" w:pos="567"/>
          <w:tab w:val="left" w:pos="1276"/>
          <w:tab w:val="left" w:pos="1418"/>
        </w:tabs>
        <w:ind w:firstLine="567"/>
        <w:rPr>
          <w:sz w:val="24"/>
          <w:szCs w:val="24"/>
        </w:rPr>
      </w:pPr>
    </w:p>
    <w:p w14:paraId="0000020F" w14:textId="77777777" w:rsidR="007F0E38" w:rsidRDefault="009D7516">
      <w:pPr>
        <w:tabs>
          <w:tab w:val="left" w:pos="567"/>
          <w:tab w:val="left" w:pos="1276"/>
          <w:tab w:val="left" w:pos="1418"/>
        </w:tabs>
        <w:ind w:firstLine="567"/>
      </w:pPr>
      <w:r>
        <w:rPr>
          <w:sz w:val="24"/>
          <w:szCs w:val="24"/>
        </w:rPr>
        <w:lastRenderedPageBreak/>
        <w:t>A.V.</w:t>
      </w:r>
      <w:r>
        <w:rPr>
          <w:sz w:val="24"/>
          <w:szCs w:val="24"/>
        </w:rPr>
        <w:tab/>
      </w:r>
      <w:r>
        <w:rPr>
          <w:sz w:val="24"/>
          <w:szCs w:val="24"/>
        </w:rPr>
        <w:tab/>
      </w:r>
      <w:r>
        <w:rPr>
          <w:sz w:val="24"/>
          <w:szCs w:val="24"/>
        </w:rPr>
        <w:tab/>
      </w:r>
      <w:r>
        <w:rPr>
          <w:sz w:val="24"/>
          <w:szCs w:val="24"/>
        </w:rPr>
        <w:tab/>
      </w:r>
      <w:r>
        <w:rPr>
          <w:sz w:val="24"/>
          <w:szCs w:val="24"/>
        </w:rPr>
        <w:tab/>
      </w:r>
      <w:r>
        <w:rPr>
          <w:sz w:val="24"/>
          <w:szCs w:val="24"/>
        </w:rPr>
        <w:tab/>
        <w:t>A.V.</w:t>
      </w:r>
    </w:p>
    <w:p w14:paraId="00000210" w14:textId="77777777" w:rsidR="007F0E38" w:rsidRDefault="007F0E38">
      <w:pPr>
        <w:pBdr>
          <w:top w:val="nil"/>
          <w:left w:val="nil"/>
          <w:bottom w:val="nil"/>
          <w:right w:val="nil"/>
          <w:between w:val="nil"/>
        </w:pBdr>
        <w:spacing w:before="0" w:after="160" w:line="259" w:lineRule="auto"/>
        <w:rPr>
          <w:rFonts w:ascii="Calibri" w:eastAsia="Calibri" w:hAnsi="Calibri" w:cs="Calibri"/>
          <w:color w:val="000000"/>
          <w:sz w:val="22"/>
          <w:szCs w:val="22"/>
        </w:rPr>
      </w:pPr>
    </w:p>
    <w:p w14:paraId="00000211" w14:textId="77777777" w:rsidR="007F0E38" w:rsidRDefault="007F0E38">
      <w:pPr>
        <w:rPr>
          <w:sz w:val="24"/>
          <w:szCs w:val="24"/>
        </w:rPr>
      </w:pPr>
    </w:p>
    <w:sectPr w:rsidR="007F0E38" w:rsidSect="005A3400">
      <w:headerReference w:type="default" r:id="rId30"/>
      <w:pgSz w:w="12240" w:h="15840" w:code="1"/>
      <w:pgMar w:top="1701" w:right="567" w:bottom="851" w:left="1701" w:header="567" w:footer="567" w:gutter="0"/>
      <w:pgNumType w:start="1"/>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E97FB" w14:textId="77777777" w:rsidR="002F67AD" w:rsidRDefault="002F67AD">
      <w:pPr>
        <w:spacing w:before="0"/>
      </w:pPr>
      <w:r>
        <w:separator/>
      </w:r>
    </w:p>
  </w:endnote>
  <w:endnote w:type="continuationSeparator" w:id="0">
    <w:p w14:paraId="51F60FD1" w14:textId="77777777" w:rsidR="002F67AD" w:rsidRDefault="002F67A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Arimo">
    <w:charset w:val="00"/>
    <w:family w:val="auto"/>
    <w:pitch w:val="default"/>
  </w:font>
  <w:font w:name="TimesL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64CD6" w14:textId="77777777" w:rsidR="002F67AD" w:rsidRDefault="002F67AD">
      <w:pPr>
        <w:spacing w:before="0"/>
      </w:pPr>
      <w:r>
        <w:separator/>
      </w:r>
    </w:p>
  </w:footnote>
  <w:footnote w:type="continuationSeparator" w:id="0">
    <w:p w14:paraId="5F7D8F01" w14:textId="77777777" w:rsidR="002F67AD" w:rsidRDefault="002F67A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12" w14:textId="57CA5B50" w:rsidR="00C15AC0" w:rsidRDefault="00C15AC0">
    <w:pPr>
      <w:pBdr>
        <w:top w:val="nil"/>
        <w:left w:val="nil"/>
        <w:bottom w:val="nil"/>
        <w:right w:val="nil"/>
        <w:between w:val="nil"/>
      </w:pBdr>
      <w:tabs>
        <w:tab w:val="center" w:pos="4819"/>
        <w:tab w:val="right" w:pos="9638"/>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686F3A">
      <w:rPr>
        <w:noProof/>
        <w:color w:val="000000"/>
        <w:sz w:val="24"/>
        <w:szCs w:val="24"/>
      </w:rPr>
      <w:t>18</w:t>
    </w:r>
    <w:r>
      <w:rPr>
        <w:color w:val="000000"/>
        <w:sz w:val="24"/>
        <w:szCs w:val="24"/>
      </w:rPr>
      <w:fldChar w:fldCharType="end"/>
    </w:r>
  </w:p>
  <w:p w14:paraId="00000213" w14:textId="77777777" w:rsidR="00C15AC0" w:rsidRDefault="00C15AC0">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37DEC"/>
    <w:multiLevelType w:val="multilevel"/>
    <w:tmpl w:val="572A544A"/>
    <w:lvl w:ilvl="0">
      <w:start w:val="43"/>
      <w:numFmt w:val="decimal"/>
      <w:lvlText w:val="%1."/>
      <w:lvlJc w:val="left"/>
      <w:pPr>
        <w:ind w:left="360" w:hanging="360"/>
      </w:pPr>
      <w:rPr>
        <w:rFonts w:ascii="Times New Roman" w:eastAsia="Times New Roman" w:hAnsi="Times New Roman" w:cs="Times New Roman"/>
        <w:i w:val="0"/>
        <w:color w:val="000000"/>
        <w:sz w:val="24"/>
        <w:szCs w:val="24"/>
      </w:rPr>
    </w:lvl>
    <w:lvl w:ilvl="1">
      <w:start w:val="1"/>
      <w:numFmt w:val="decimal"/>
      <w:lvlText w:val="%1.%2."/>
      <w:lvlJc w:val="left"/>
      <w:pPr>
        <w:ind w:left="5252" w:hanging="431"/>
      </w:pPr>
      <w:rPr>
        <w:i w:val="0"/>
        <w:color w:val="00000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B534E4"/>
    <w:multiLevelType w:val="multilevel"/>
    <w:tmpl w:val="9E9AEF04"/>
    <w:lvl w:ilvl="0">
      <w:start w:val="2"/>
      <w:numFmt w:val="decimal"/>
      <w:lvlText w:val="%1."/>
      <w:lvlJc w:val="left"/>
      <w:pPr>
        <w:ind w:left="360" w:hanging="360"/>
      </w:pPr>
      <w:rPr>
        <w:b/>
      </w:r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15:restartNumberingAfterBreak="0">
    <w:nsid w:val="12BD206F"/>
    <w:multiLevelType w:val="multilevel"/>
    <w:tmpl w:val="E25A50CE"/>
    <w:lvl w:ilvl="0">
      <w:start w:val="44"/>
      <w:numFmt w:val="decimal"/>
      <w:lvlText w:val="%1."/>
      <w:lvlJc w:val="left"/>
      <w:pPr>
        <w:ind w:left="360" w:hanging="360"/>
      </w:pPr>
      <w:rPr>
        <w:rFonts w:ascii="Times New Roman" w:eastAsia="Times New Roman" w:hAnsi="Times New Roman" w:cs="Times New Roman"/>
        <w:i w:val="0"/>
        <w:color w:val="000000"/>
        <w:sz w:val="24"/>
        <w:szCs w:val="24"/>
      </w:rPr>
    </w:lvl>
    <w:lvl w:ilvl="1">
      <w:start w:val="1"/>
      <w:numFmt w:val="decimal"/>
      <w:lvlText w:val="%1.%2."/>
      <w:lvlJc w:val="left"/>
      <w:pPr>
        <w:ind w:left="5252" w:hanging="431"/>
      </w:pPr>
      <w:rPr>
        <w:i w:val="0"/>
        <w:color w:val="00000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5972CE"/>
    <w:multiLevelType w:val="multilevel"/>
    <w:tmpl w:val="4F7CD1FE"/>
    <w:lvl w:ilvl="0">
      <w:start w:val="6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3E525A"/>
    <w:multiLevelType w:val="multilevel"/>
    <w:tmpl w:val="36A6E8CC"/>
    <w:lvl w:ilvl="0">
      <w:start w:val="39"/>
      <w:numFmt w:val="decimal"/>
      <w:lvlText w:val="%1."/>
      <w:lvlJc w:val="left"/>
      <w:pPr>
        <w:ind w:left="360" w:hanging="360"/>
      </w:pPr>
      <w:rPr>
        <w:rFonts w:ascii="Times New Roman" w:eastAsia="Times New Roman" w:hAnsi="Times New Roman" w:cs="Times New Roman"/>
        <w:i w:val="0"/>
        <w:color w:val="000000"/>
        <w:sz w:val="24"/>
        <w:szCs w:val="24"/>
      </w:rPr>
    </w:lvl>
    <w:lvl w:ilvl="1">
      <w:start w:val="1"/>
      <w:numFmt w:val="decimal"/>
      <w:lvlText w:val="%1.%2."/>
      <w:lvlJc w:val="left"/>
      <w:pPr>
        <w:ind w:left="5252" w:hanging="431"/>
      </w:pPr>
      <w:rPr>
        <w:i w:val="0"/>
        <w:color w:val="00000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863B92"/>
    <w:multiLevelType w:val="multilevel"/>
    <w:tmpl w:val="3A540A72"/>
    <w:lvl w:ilvl="0">
      <w:start w:val="1"/>
      <w:numFmt w:val="decimal"/>
      <w:lvlText w:val="%1."/>
      <w:lvlJc w:val="left"/>
      <w:pPr>
        <w:ind w:left="360" w:hanging="360"/>
      </w:pPr>
      <w:rPr>
        <w:sz w:val="20"/>
        <w:szCs w:val="20"/>
      </w:rPr>
    </w:lvl>
    <w:lvl w:ilvl="1">
      <w:start w:val="1"/>
      <w:numFmt w:val="decimal"/>
      <w:lvlText w:val="%1.%2."/>
      <w:lvlJc w:val="left"/>
      <w:pPr>
        <w:ind w:left="720" w:hanging="360"/>
      </w:pPr>
      <w:rPr>
        <w:sz w:val="24"/>
        <w:szCs w:val="24"/>
      </w:rPr>
    </w:lvl>
    <w:lvl w:ilvl="2">
      <w:start w:val="1"/>
      <w:numFmt w:val="decimal"/>
      <w:lvlText w:val="%1.%2.%3."/>
      <w:lvlJc w:val="left"/>
      <w:pPr>
        <w:ind w:left="1440" w:hanging="720"/>
      </w:pPr>
      <w:rPr>
        <w:sz w:val="24"/>
        <w:szCs w:val="24"/>
      </w:rPr>
    </w:lvl>
    <w:lvl w:ilvl="3">
      <w:start w:val="1"/>
      <w:numFmt w:val="decimal"/>
      <w:lvlText w:val="%1.%2.%3.%4."/>
      <w:lvlJc w:val="left"/>
      <w:pPr>
        <w:ind w:left="1800" w:hanging="720"/>
      </w:pPr>
      <w:rPr>
        <w:sz w:val="20"/>
        <w:szCs w:val="20"/>
      </w:rPr>
    </w:lvl>
    <w:lvl w:ilvl="4">
      <w:start w:val="1"/>
      <w:numFmt w:val="decimal"/>
      <w:lvlText w:val="%1.%2.%3.%4.%5."/>
      <w:lvlJc w:val="left"/>
      <w:pPr>
        <w:ind w:left="2520" w:hanging="1080"/>
      </w:pPr>
      <w:rPr>
        <w:sz w:val="20"/>
        <w:szCs w:val="20"/>
      </w:rPr>
    </w:lvl>
    <w:lvl w:ilvl="5">
      <w:start w:val="1"/>
      <w:numFmt w:val="decimal"/>
      <w:lvlText w:val="%1.%2.%3.%4.%5.%6."/>
      <w:lvlJc w:val="left"/>
      <w:pPr>
        <w:ind w:left="2880" w:hanging="1080"/>
      </w:pPr>
      <w:rPr>
        <w:sz w:val="20"/>
        <w:szCs w:val="20"/>
      </w:rPr>
    </w:lvl>
    <w:lvl w:ilvl="6">
      <w:start w:val="1"/>
      <w:numFmt w:val="decimal"/>
      <w:lvlText w:val="%1.%2.%3.%4.%5.%6.%7."/>
      <w:lvlJc w:val="left"/>
      <w:pPr>
        <w:ind w:left="3600" w:hanging="1440"/>
      </w:pPr>
      <w:rPr>
        <w:sz w:val="20"/>
        <w:szCs w:val="20"/>
      </w:rPr>
    </w:lvl>
    <w:lvl w:ilvl="7">
      <w:start w:val="1"/>
      <w:numFmt w:val="decimal"/>
      <w:lvlText w:val="%1.%2.%3.%4.%5.%6.%7.%8."/>
      <w:lvlJc w:val="left"/>
      <w:pPr>
        <w:ind w:left="3960" w:hanging="1440"/>
      </w:pPr>
      <w:rPr>
        <w:sz w:val="20"/>
        <w:szCs w:val="20"/>
      </w:rPr>
    </w:lvl>
    <w:lvl w:ilvl="8">
      <w:start w:val="1"/>
      <w:numFmt w:val="decimal"/>
      <w:lvlText w:val="%1.%2.%3.%4.%5.%6.%7.%8.%9."/>
      <w:lvlJc w:val="left"/>
      <w:pPr>
        <w:ind w:left="4680" w:hanging="1800"/>
      </w:pPr>
      <w:rPr>
        <w:sz w:val="20"/>
        <w:szCs w:val="20"/>
      </w:rPr>
    </w:lvl>
  </w:abstractNum>
  <w:abstractNum w:abstractNumId="6" w15:restartNumberingAfterBreak="0">
    <w:nsid w:val="4BBD599A"/>
    <w:multiLevelType w:val="multilevel"/>
    <w:tmpl w:val="51AEE1CE"/>
    <w:lvl w:ilvl="0">
      <w:start w:val="45"/>
      <w:numFmt w:val="decimal"/>
      <w:lvlText w:val="%1."/>
      <w:lvlJc w:val="left"/>
      <w:pPr>
        <w:ind w:left="1140" w:hanging="1140"/>
      </w:pPr>
      <w:rPr>
        <w:b w:val="0"/>
        <w:i w:val="0"/>
        <w:color w:val="000000"/>
        <w:sz w:val="24"/>
        <w:szCs w:val="24"/>
      </w:rPr>
    </w:lvl>
    <w:lvl w:ilvl="1">
      <w:start w:val="1"/>
      <w:numFmt w:val="decimal"/>
      <w:lvlText w:val="%1.%2."/>
      <w:lvlJc w:val="left"/>
      <w:pPr>
        <w:ind w:left="1260" w:hanging="54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7" w15:restartNumberingAfterBreak="0">
    <w:nsid w:val="51421032"/>
    <w:multiLevelType w:val="multilevel"/>
    <w:tmpl w:val="E4CABF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1C708AA"/>
    <w:multiLevelType w:val="multilevel"/>
    <w:tmpl w:val="004CDBB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D0F4245"/>
    <w:multiLevelType w:val="multilevel"/>
    <w:tmpl w:val="067C2B92"/>
    <w:lvl w:ilvl="0">
      <w:start w:val="1"/>
      <w:numFmt w:val="decimal"/>
      <w:lvlText w:val="%1."/>
      <w:lvlJc w:val="left"/>
      <w:pPr>
        <w:ind w:left="1140" w:hanging="1140"/>
      </w:pPr>
      <w:rPr>
        <w:b w:val="0"/>
        <w:i w:val="0"/>
        <w:color w:val="000000"/>
        <w:sz w:val="24"/>
        <w:szCs w:val="24"/>
        <w:highlight w:val="white"/>
      </w:rPr>
    </w:lvl>
    <w:lvl w:ilvl="1">
      <w:start w:val="1"/>
      <w:numFmt w:val="decimal"/>
      <w:lvlText w:val="%1.%2."/>
      <w:lvlJc w:val="left"/>
      <w:pPr>
        <w:ind w:left="1260" w:hanging="54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10" w15:restartNumberingAfterBreak="0">
    <w:nsid w:val="61996EE1"/>
    <w:multiLevelType w:val="multilevel"/>
    <w:tmpl w:val="1A04556E"/>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1" w15:restartNumberingAfterBreak="0">
    <w:nsid w:val="790501D4"/>
    <w:multiLevelType w:val="multilevel"/>
    <w:tmpl w:val="B0ECEF44"/>
    <w:lvl w:ilvl="0">
      <w:start w:val="6"/>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7FF07D5C"/>
    <w:multiLevelType w:val="multilevel"/>
    <w:tmpl w:val="18B07CA8"/>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1977870">
    <w:abstractNumId w:val="3"/>
  </w:num>
  <w:num w:numId="2" w16cid:durableId="1241602557">
    <w:abstractNumId w:val="8"/>
  </w:num>
  <w:num w:numId="3" w16cid:durableId="1555849091">
    <w:abstractNumId w:val="5"/>
  </w:num>
  <w:num w:numId="4" w16cid:durableId="67965399">
    <w:abstractNumId w:val="1"/>
  </w:num>
  <w:num w:numId="5" w16cid:durableId="1210456570">
    <w:abstractNumId w:val="11"/>
  </w:num>
  <w:num w:numId="6" w16cid:durableId="696854919">
    <w:abstractNumId w:val="10"/>
  </w:num>
  <w:num w:numId="7" w16cid:durableId="1475680348">
    <w:abstractNumId w:val="9"/>
  </w:num>
  <w:num w:numId="8" w16cid:durableId="653529267">
    <w:abstractNumId w:val="12"/>
  </w:num>
  <w:num w:numId="9" w16cid:durableId="458426112">
    <w:abstractNumId w:val="7"/>
  </w:num>
  <w:num w:numId="10" w16cid:durableId="1098523968">
    <w:abstractNumId w:val="0"/>
  </w:num>
  <w:num w:numId="11" w16cid:durableId="390806703">
    <w:abstractNumId w:val="2"/>
  </w:num>
  <w:num w:numId="12" w16cid:durableId="1458372767">
    <w:abstractNumId w:val="4"/>
  </w:num>
  <w:num w:numId="13" w16cid:durableId="108136682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IME">
    <w15:presenceInfo w15:providerId="None" w15:userId="ANIM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E38"/>
    <w:rsid w:val="00040A3F"/>
    <w:rsid w:val="00044FC7"/>
    <w:rsid w:val="00155F57"/>
    <w:rsid w:val="00184F1A"/>
    <w:rsid w:val="00251481"/>
    <w:rsid w:val="002F49F6"/>
    <w:rsid w:val="002F67AD"/>
    <w:rsid w:val="0030368F"/>
    <w:rsid w:val="0034156A"/>
    <w:rsid w:val="003F243E"/>
    <w:rsid w:val="00403A11"/>
    <w:rsid w:val="00417C51"/>
    <w:rsid w:val="00461547"/>
    <w:rsid w:val="00510986"/>
    <w:rsid w:val="005225E1"/>
    <w:rsid w:val="00530909"/>
    <w:rsid w:val="005735F5"/>
    <w:rsid w:val="005A3400"/>
    <w:rsid w:val="005B100C"/>
    <w:rsid w:val="005C1A70"/>
    <w:rsid w:val="005E3109"/>
    <w:rsid w:val="00611DF8"/>
    <w:rsid w:val="0065058B"/>
    <w:rsid w:val="00686F3A"/>
    <w:rsid w:val="006E05EC"/>
    <w:rsid w:val="007D2D2F"/>
    <w:rsid w:val="007F0E38"/>
    <w:rsid w:val="00930994"/>
    <w:rsid w:val="00953B0E"/>
    <w:rsid w:val="009B1674"/>
    <w:rsid w:val="009B1B67"/>
    <w:rsid w:val="009D009A"/>
    <w:rsid w:val="009D7516"/>
    <w:rsid w:val="00A01EFB"/>
    <w:rsid w:val="00A27B43"/>
    <w:rsid w:val="00B2147D"/>
    <w:rsid w:val="00C15AC0"/>
    <w:rsid w:val="00D93E9F"/>
    <w:rsid w:val="00DA0C47"/>
    <w:rsid w:val="00E01F3E"/>
    <w:rsid w:val="00E35A57"/>
    <w:rsid w:val="00E55F4E"/>
    <w:rsid w:val="00EC5B04"/>
    <w:rsid w:val="00EC5F8D"/>
    <w:rsid w:val="00F910F9"/>
    <w:rsid w:val="00FD702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0EB3"/>
  <w15:docId w15:val="{2F79B6CF-C550-4185-BE76-EF1B1ACA4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37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rsid w:val="008635D1"/>
    <w:pPr>
      <w:keepNext/>
      <w:jc w:val="center"/>
      <w:outlineLvl w:val="2"/>
    </w:pPr>
    <w:rPr>
      <w:b/>
      <w:sz w:val="24"/>
    </w:rPr>
  </w:style>
  <w:style w:type="paragraph" w:styleId="Heading4">
    <w:name w:val="heading 4"/>
    <w:basedOn w:val="Normal"/>
    <w:next w:val="Normal"/>
    <w:link w:val="Heading4Char"/>
    <w:uiPriority w:val="9"/>
    <w:unhideWhenUsed/>
    <w:qFormat/>
    <w:rsid w:val="008635D1"/>
    <w:pPr>
      <w:keepNext/>
      <w:jc w:val="center"/>
      <w:outlineLvl w:val="3"/>
    </w:pPr>
    <w:rPr>
      <w:sz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
    <w:rsid w:val="008635D1"/>
    <w:rPr>
      <w:rFonts w:ascii="Times New Roman" w:eastAsia="Times New Roman" w:hAnsi="Times New Roman" w:cs="Times New Roman"/>
      <w:b/>
      <w:sz w:val="24"/>
      <w:szCs w:val="20"/>
      <w:lang w:val="lt-LT"/>
    </w:rPr>
  </w:style>
  <w:style w:type="character" w:customStyle="1" w:styleId="Heading4Char">
    <w:name w:val="Heading 4 Char"/>
    <w:basedOn w:val="DefaultParagraphFont"/>
    <w:link w:val="Heading4"/>
    <w:rsid w:val="008635D1"/>
    <w:rPr>
      <w:rFonts w:ascii="Times New Roman" w:eastAsia="Times New Roman" w:hAnsi="Times New Roman" w:cs="Times New Roman"/>
      <w:sz w:val="28"/>
      <w:szCs w:val="20"/>
      <w:lang w:val="lt-LT"/>
    </w:rPr>
  </w:style>
  <w:style w:type="paragraph" w:styleId="Header">
    <w:name w:val="header"/>
    <w:basedOn w:val="Normal"/>
    <w:link w:val="HeaderChar"/>
    <w:unhideWhenUsed/>
    <w:rsid w:val="008635D1"/>
    <w:pPr>
      <w:tabs>
        <w:tab w:val="center" w:pos="4819"/>
        <w:tab w:val="right" w:pos="9638"/>
      </w:tabs>
    </w:pPr>
  </w:style>
  <w:style w:type="character" w:customStyle="1" w:styleId="HeaderChar">
    <w:name w:val="Header Char"/>
    <w:basedOn w:val="DefaultParagraphFont"/>
    <w:link w:val="Header"/>
    <w:rsid w:val="008635D1"/>
    <w:rPr>
      <w:rFonts w:ascii="Times New Roman" w:eastAsia="Times New Roman" w:hAnsi="Times New Roman" w:cs="Times New Roman"/>
      <w:sz w:val="20"/>
      <w:szCs w:val="20"/>
      <w:lang w:val="ru-RU"/>
    </w:rPr>
  </w:style>
  <w:style w:type="paragraph" w:styleId="Footer">
    <w:name w:val="footer"/>
    <w:basedOn w:val="Normal"/>
    <w:link w:val="FooterChar"/>
    <w:uiPriority w:val="99"/>
    <w:unhideWhenUsed/>
    <w:rsid w:val="008635D1"/>
    <w:pPr>
      <w:tabs>
        <w:tab w:val="center" w:pos="4819"/>
        <w:tab w:val="right" w:pos="9638"/>
      </w:tabs>
    </w:pPr>
  </w:style>
  <w:style w:type="character" w:customStyle="1" w:styleId="FooterChar">
    <w:name w:val="Footer Char"/>
    <w:basedOn w:val="DefaultParagraphFont"/>
    <w:link w:val="Footer"/>
    <w:uiPriority w:val="99"/>
    <w:rsid w:val="008635D1"/>
    <w:rPr>
      <w:rFonts w:ascii="Times New Roman" w:eastAsia="Times New Roman" w:hAnsi="Times New Roman" w:cs="Times New Roman"/>
      <w:sz w:val="20"/>
      <w:szCs w:val="20"/>
      <w:lang w:val="ru-RU"/>
    </w:rPr>
  </w:style>
  <w:style w:type="paragraph" w:customStyle="1" w:styleId="1">
    <w:name w:val="Стиль1"/>
    <w:basedOn w:val="Normal"/>
    <w:rsid w:val="008635D1"/>
    <w:pPr>
      <w:jc w:val="center"/>
    </w:pPr>
    <w:rPr>
      <w:sz w:val="24"/>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8635D1"/>
    <w:rPr>
      <w:sz w:val="24"/>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8635D1"/>
    <w:rPr>
      <w:rFonts w:ascii="Times New Roman" w:eastAsia="Times New Roman" w:hAnsi="Times New Roman" w:cs="Times New Roman"/>
      <w:sz w:val="24"/>
      <w:szCs w:val="20"/>
      <w:lang w:val="lt-LT"/>
    </w:rPr>
  </w:style>
  <w:style w:type="paragraph" w:styleId="BodyTextIndent2">
    <w:name w:val="Body Text Indent 2"/>
    <w:basedOn w:val="Normal"/>
    <w:link w:val="BodyTextIndent2Char"/>
    <w:rsid w:val="008635D1"/>
    <w:pPr>
      <w:ind w:firstLine="720"/>
    </w:pPr>
    <w:rPr>
      <w:sz w:val="24"/>
    </w:rPr>
  </w:style>
  <w:style w:type="character" w:customStyle="1" w:styleId="BodyTextIndent2Char">
    <w:name w:val="Body Text Indent 2 Char"/>
    <w:basedOn w:val="DefaultParagraphFont"/>
    <w:link w:val="BodyTextIndent2"/>
    <w:rsid w:val="008635D1"/>
    <w:rPr>
      <w:rFonts w:ascii="Times New Roman" w:eastAsia="Times New Roman" w:hAnsi="Times New Roman" w:cs="Times New Roman"/>
      <w:sz w:val="24"/>
      <w:szCs w:val="20"/>
      <w:lang w:val="lt-LT"/>
    </w:rPr>
  </w:style>
  <w:style w:type="character" w:styleId="Hyperlink">
    <w:name w:val="Hyperlink"/>
    <w:aliases w:val="Alna"/>
    <w:uiPriority w:val="99"/>
    <w:rsid w:val="008635D1"/>
    <w:rPr>
      <w:color w:val="0000FF"/>
      <w:u w:val="single"/>
    </w:rPr>
  </w:style>
  <w:style w:type="table" w:styleId="TableGrid">
    <w:name w:val="Table Grid"/>
    <w:basedOn w:val="TableNormal"/>
    <w:rsid w:val="008635D1"/>
    <w:pPr>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ing,ERP-List Paragraph,List Paragraph11,List Paragraph111,List Paragr1,lp1,Bullet 1,Use Case List Paragraph,List Paragraph Red,List Paragraph21,Table of contents numbered,List Paragraph2,Buletai,Bullet EY,List Paragraph1,Paragraph"/>
    <w:basedOn w:val="Normal"/>
    <w:link w:val="ListParagraphChar"/>
    <w:uiPriority w:val="34"/>
    <w:qFormat/>
    <w:rsid w:val="008635D1"/>
    <w:pPr>
      <w:widowControl w:val="0"/>
      <w:autoSpaceDE w:val="0"/>
      <w:autoSpaceDN w:val="0"/>
      <w:adjustRightInd w:val="0"/>
      <w:ind w:left="720"/>
      <w:contextualSpacing/>
    </w:pPr>
  </w:style>
  <w:style w:type="character" w:customStyle="1" w:styleId="ListParagraphChar">
    <w:name w:val="List Paragraph Char"/>
    <w:aliases w:val="Numbering Char,ERP-List Paragraph Char,List Paragraph11 Char,List Paragraph111 Char,List Paragr1 Char,lp1 Char,Bullet 1 Char,Use Case List Paragraph Char,List Paragraph Red Char,List Paragraph21 Char,Table of contents numbered Char"/>
    <w:link w:val="ListParagraph"/>
    <w:uiPriority w:val="34"/>
    <w:qFormat/>
    <w:rsid w:val="008635D1"/>
    <w:rPr>
      <w:rFonts w:ascii="Times New Roman" w:eastAsia="Times New Roman" w:hAnsi="Times New Roman" w:cs="Times New Roman"/>
      <w:sz w:val="20"/>
      <w:szCs w:val="20"/>
      <w:lang w:val="lt-LT" w:eastAsia="lt-LT"/>
    </w:rPr>
  </w:style>
  <w:style w:type="character" w:styleId="CommentReference">
    <w:name w:val="annotation reference"/>
    <w:uiPriority w:val="99"/>
    <w:rsid w:val="008635D1"/>
    <w:rPr>
      <w:sz w:val="16"/>
      <w:szCs w:val="16"/>
    </w:rPr>
  </w:style>
  <w:style w:type="paragraph" w:styleId="CommentText">
    <w:name w:val="annotation text"/>
    <w:basedOn w:val="Normal"/>
    <w:link w:val="CommentTextChar"/>
    <w:uiPriority w:val="99"/>
    <w:rsid w:val="008635D1"/>
  </w:style>
  <w:style w:type="character" w:customStyle="1" w:styleId="CommentTextChar">
    <w:name w:val="Comment Text Char"/>
    <w:basedOn w:val="DefaultParagraphFont"/>
    <w:link w:val="CommentText"/>
    <w:uiPriority w:val="99"/>
    <w:rsid w:val="008635D1"/>
    <w:rPr>
      <w:rFonts w:ascii="Times New Roman" w:eastAsia="Times New Roman" w:hAnsi="Times New Roman" w:cs="Times New Roman"/>
      <w:sz w:val="20"/>
      <w:szCs w:val="20"/>
      <w:lang w:val="ru-RU"/>
    </w:rPr>
  </w:style>
  <w:style w:type="paragraph" w:customStyle="1" w:styleId="BodyText1">
    <w:name w:val="Body Text1"/>
    <w:rsid w:val="008635D1"/>
    <w:pPr>
      <w:autoSpaceDE w:val="0"/>
      <w:autoSpaceDN w:val="0"/>
      <w:adjustRightInd w:val="0"/>
      <w:ind w:firstLine="312"/>
    </w:pPr>
    <w:rPr>
      <w:rFonts w:ascii="TimesLT" w:hAnsi="TimesLT"/>
    </w:rPr>
  </w:style>
  <w:style w:type="paragraph" w:customStyle="1" w:styleId="Betarp1">
    <w:name w:val="Be tarpų1"/>
    <w:rsid w:val="008635D1"/>
    <w:pPr>
      <w:suppressAutoHyphens/>
      <w:autoSpaceDN w:val="0"/>
      <w:textAlignment w:val="baseline"/>
    </w:pPr>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8635D1"/>
    <w:rPr>
      <w:b/>
      <w:bCs/>
    </w:rPr>
  </w:style>
  <w:style w:type="character" w:customStyle="1" w:styleId="CommentSubjectChar">
    <w:name w:val="Comment Subject Char"/>
    <w:basedOn w:val="CommentTextChar"/>
    <w:link w:val="CommentSubject"/>
    <w:uiPriority w:val="99"/>
    <w:semiHidden/>
    <w:rsid w:val="008635D1"/>
    <w:rPr>
      <w:rFonts w:ascii="Times New Roman" w:eastAsia="Times New Roman" w:hAnsi="Times New Roman" w:cs="Times New Roman"/>
      <w:b/>
      <w:bCs/>
      <w:sz w:val="20"/>
      <w:szCs w:val="20"/>
      <w:lang w:val="ru-RU"/>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ind w:firstLine="72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ind w:firstLine="720"/>
    </w:p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ind w:firstLine="720"/>
    </w:pPr>
    <w:tblPr>
      <w:tblStyleRowBandSize w:val="1"/>
      <w:tblStyleColBandSize w:val="1"/>
      <w:tblCellMar>
        <w:left w:w="115" w:type="dxa"/>
        <w:right w:w="115" w:type="dxa"/>
      </w:tblCellMar>
    </w:tblPr>
  </w:style>
  <w:style w:type="table" w:customStyle="1" w:styleId="a7">
    <w:basedOn w:val="TableNormal"/>
    <w:pPr>
      <w:ind w:firstLine="720"/>
    </w:pPr>
    <w:tblPr>
      <w:tblStyleRowBandSize w:val="1"/>
      <w:tblStyleColBandSize w:val="1"/>
      <w:tblCellMar>
        <w:left w:w="115" w:type="dxa"/>
        <w:right w:w="115" w:type="dxa"/>
      </w:tblCellMar>
    </w:tblPr>
  </w:style>
  <w:style w:type="table" w:customStyle="1" w:styleId="a8">
    <w:basedOn w:val="TableNormal"/>
    <w:pPr>
      <w:ind w:firstLine="720"/>
    </w:pPr>
    <w:tblPr>
      <w:tblStyleRowBandSize w:val="1"/>
      <w:tblStyleColBandSize w:val="1"/>
      <w:tblCellMar>
        <w:left w:w="115" w:type="dxa"/>
        <w:right w:w="115" w:type="dxa"/>
      </w:tblCellMar>
    </w:tblPr>
  </w:style>
  <w:style w:type="table" w:customStyle="1" w:styleId="a9">
    <w:basedOn w:val="TableNormal"/>
    <w:pPr>
      <w:ind w:firstLine="720"/>
    </w:pPr>
    <w:tblPr>
      <w:tblStyleRowBandSize w:val="1"/>
      <w:tblStyleColBandSize w:val="1"/>
      <w:tblCellMar>
        <w:left w:w="115" w:type="dxa"/>
        <w:right w:w="115" w:type="dxa"/>
      </w:tblCellMar>
    </w:tblPr>
  </w:style>
  <w:style w:type="table" w:customStyle="1" w:styleId="aa">
    <w:basedOn w:val="TableNormal"/>
    <w:pPr>
      <w:ind w:firstLine="720"/>
    </w:pPr>
    <w:tblPr>
      <w:tblStyleRowBandSize w:val="1"/>
      <w:tblStyleColBandSize w:val="1"/>
      <w:tblCellMar>
        <w:left w:w="115" w:type="dxa"/>
        <w:right w:w="115" w:type="dxa"/>
      </w:tblCellMar>
    </w:tblPr>
  </w:style>
  <w:style w:type="table" w:customStyle="1" w:styleId="ab">
    <w:basedOn w:val="TableNormal"/>
    <w:pPr>
      <w:ind w:firstLine="720"/>
    </w:pPr>
    <w:tblPr>
      <w:tblStyleRowBandSize w:val="1"/>
      <w:tblStyleColBandSize w:val="1"/>
      <w:tblCellMar>
        <w:left w:w="115" w:type="dxa"/>
        <w:right w:w="115" w:type="dxa"/>
      </w:tblCellMar>
    </w:tblPr>
  </w:style>
  <w:style w:type="table" w:customStyle="1" w:styleId="ac">
    <w:basedOn w:val="TableNormal"/>
    <w:pPr>
      <w:ind w:firstLine="720"/>
    </w:pPr>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F3594A"/>
    <w:rPr>
      <w:color w:val="605E5C"/>
      <w:shd w:val="clear" w:color="auto" w:fill="E1DFDD"/>
    </w:rPr>
  </w:style>
  <w:style w:type="paragraph" w:customStyle="1" w:styleId="BodyA">
    <w:name w:val="Body A"/>
    <w:rsid w:val="0095630C"/>
    <w:pPr>
      <w:pBdr>
        <w:top w:val="nil"/>
        <w:left w:val="nil"/>
        <w:bottom w:val="nil"/>
        <w:right w:val="nil"/>
        <w:between w:val="nil"/>
        <w:bar w:val="nil"/>
      </w:pBdr>
      <w:spacing w:before="0" w:after="160" w:line="259" w:lineRule="auto"/>
      <w:jc w:val="left"/>
    </w:pPr>
    <w:rPr>
      <w:rFonts w:ascii="Calibri" w:eastAsia="Arial Unicode MS" w:hAnsi="Calibri" w:cs="Arial Unicode MS"/>
      <w:color w:val="000000"/>
      <w:sz w:val="22"/>
      <w:szCs w:val="22"/>
      <w:u w:color="000000"/>
      <w:bdr w:val="nil"/>
      <w:lang w:val="de-DE"/>
      <w14:textOutline w14:w="12700" w14:cap="flat" w14:cmpd="sng" w14:algn="ctr">
        <w14:noFill/>
        <w14:prstDash w14:val="solid"/>
        <w14:miter w14:lim="400000"/>
      </w14:textOutline>
    </w:rPr>
  </w:style>
  <w:style w:type="numbering" w:customStyle="1" w:styleId="ImportedStyle1">
    <w:name w:val="Imported Style 1"/>
    <w:rsid w:val="0095630C"/>
  </w:style>
  <w:style w:type="character" w:customStyle="1" w:styleId="None">
    <w:name w:val="None"/>
    <w:rsid w:val="0095630C"/>
  </w:style>
  <w:style w:type="character" w:customStyle="1" w:styleId="Hyperlink0">
    <w:name w:val="Hyperlink.0"/>
    <w:basedOn w:val="None"/>
    <w:rsid w:val="0095630C"/>
    <w:rPr>
      <w:color w:val="0563C1"/>
      <w:sz w:val="24"/>
      <w:szCs w:val="24"/>
      <w:u w:val="single" w:color="0563C1"/>
      <w:lang w:val="de-DE"/>
      <w14:textOutline w14:w="0" w14:cap="rnd" w14:cmpd="sng" w14:algn="ctr">
        <w14:noFill/>
        <w14:prstDash w14:val="solid"/>
        <w14:bevel/>
      </w14:textOutline>
    </w:rPr>
  </w:style>
  <w:style w:type="paragraph" w:customStyle="1" w:styleId="Tekstas">
    <w:name w:val="Tekstas"/>
    <w:rsid w:val="0095630C"/>
    <w:pPr>
      <w:pBdr>
        <w:top w:val="nil"/>
        <w:left w:val="nil"/>
        <w:bottom w:val="nil"/>
        <w:right w:val="nil"/>
        <w:between w:val="nil"/>
        <w:bar w:val="nil"/>
      </w:pBdr>
      <w:spacing w:before="0" w:after="120" w:line="276" w:lineRule="auto"/>
      <w:jc w:val="left"/>
    </w:pPr>
    <w:rPr>
      <w:rFonts w:ascii="Arial" w:eastAsia="Arial Unicode MS" w:hAnsi="Arial" w:cs="Arial Unicode MS"/>
      <w:color w:val="000000"/>
      <w:sz w:val="24"/>
      <w:szCs w:val="24"/>
      <w:u w:color="000000"/>
      <w:bdr w:val="nil"/>
      <w:lang w:val="en-US"/>
    </w:rPr>
  </w:style>
  <w:style w:type="table" w:customStyle="1" w:styleId="ad">
    <w:basedOn w:val="TableNormal"/>
    <w:pPr>
      <w:ind w:firstLine="720"/>
    </w:pPr>
    <w:tblPr>
      <w:tblStyleRowBandSize w:val="1"/>
      <w:tblStyleColBandSize w:val="1"/>
      <w:tblCellMar>
        <w:left w:w="115" w:type="dxa"/>
        <w:right w:w="115" w:type="dxa"/>
      </w:tblCellMar>
    </w:tblPr>
  </w:style>
  <w:style w:type="table" w:customStyle="1" w:styleId="ae">
    <w:basedOn w:val="TableNormal"/>
    <w:pPr>
      <w:ind w:firstLine="720"/>
    </w:pPr>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9D7516"/>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7516"/>
    <w:rPr>
      <w:rFonts w:ascii="Segoe UI" w:hAnsi="Segoe UI" w:cs="Segoe UI"/>
      <w:sz w:val="18"/>
      <w:szCs w:val="18"/>
    </w:rPr>
  </w:style>
  <w:style w:type="character" w:styleId="UnresolvedMention">
    <w:name w:val="Unresolved Mention"/>
    <w:basedOn w:val="DefaultParagraphFont"/>
    <w:uiPriority w:val="99"/>
    <w:semiHidden/>
    <w:unhideWhenUsed/>
    <w:rsid w:val="00FD7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hyperlink" Target="http://www.kantar.lt/lt/news/tv-auditorijos-tyrimo-rezultatai-2022-m-sausis/" TargetMode="External"/><Relationship Id="rId3" Type="http://schemas.openxmlformats.org/officeDocument/2006/relationships/numbering" Target="numbering.xml"/><Relationship Id="rId21" Type="http://schemas.openxmlformats.org/officeDocument/2006/relationships/hyperlink" Target="mailto:toma.buivydaite@gmail.com" TargetMode="Externa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http://www.kantar.lt/lt/news/tv-auditorijos-tyrimo-rezultatai-2021-m-&#382;iema-pavasari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png"/><Relationship Id="rId29" Type="http://schemas.openxmlformats.org/officeDocument/2006/relationships/hyperlink" Target="http://www.kantar.lt/lt/news/tv-auditorijos-tyrimo-rezultatai-2022-m-sausi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oma.buivydaite@gmail.com" TargetMode="External"/><Relationship Id="rId24" Type="http://schemas.openxmlformats.org/officeDocument/2006/relationships/hyperlink" Target="http://www.old.lrkm.lt/leidb/lt/lldb.html"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https://rating.gemius.com/lt/tree/59" TargetMode="External"/><Relationship Id="rId28" Type="http://schemas.openxmlformats.org/officeDocument/2006/relationships/hyperlink" Target="http://www.kantar.lt/lt/news/tv-auditorijos-tyrimo-rezultatai-2021-m-&#382;iema-pavasaris" TargetMode="External"/><Relationship Id="rId10" Type="http://schemas.openxmlformats.org/officeDocument/2006/relationships/hyperlink" Target="https://www.esinvesticijos.lt/lt/finansavimas/pirkimu_skelbimai" TargetMode="External"/><Relationship Id="rId19" Type="http://schemas.openxmlformats.org/officeDocument/2006/relationships/oleObject" Target="embeddings/oleObject4.bin"/><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toma.buivydaite@gmail.com" TargetMode="External"/><Relationship Id="rId14" Type="http://schemas.openxmlformats.org/officeDocument/2006/relationships/image" Target="media/image2.wmf"/><Relationship Id="rId22" Type="http://schemas.openxmlformats.org/officeDocument/2006/relationships/hyperlink" Target="mailto:toma.buivydaite@gmail.com" TargetMode="External"/><Relationship Id="rId27" Type="http://schemas.openxmlformats.org/officeDocument/2006/relationships/hyperlink" Target="http://www.kantar.lt/lt/news/tv-auditorijos-tyrimo-rezultatai-2022-m-sausis/" TargetMode="External"/><Relationship Id="rId30" Type="http://schemas.openxmlformats.org/officeDocument/2006/relationships/header" Target="header1.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H84mp6mEipzdWB/Yr5D/dlmO2pg==">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</go:docsCustomData>
</go:gDocsCustomXmlDataStorage>
</file>

<file path=customXml/itemProps1.xml><?xml version="1.0" encoding="utf-8"?>
<ds:datastoreItem xmlns:ds="http://schemas.openxmlformats.org/officeDocument/2006/customXml" ds:itemID="{A8BFB8B5-4722-4564-9598-4B778386FDD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6923</Words>
  <Characters>39467</Characters>
  <Application>Microsoft Office Word</Application>
  <DocSecurity>0</DocSecurity>
  <Lines>328</Lines>
  <Paragraphs>92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Dominykas</dc:creator>
  <cp:lastModifiedBy>Dominykas</cp:lastModifiedBy>
  <cp:revision>4</cp:revision>
  <dcterms:created xsi:type="dcterms:W3CDTF">2022-04-26T07:50:00Z</dcterms:created>
  <dcterms:modified xsi:type="dcterms:W3CDTF">2022-04-26T08:01:00Z</dcterms:modified>
</cp:coreProperties>
</file>